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8A0D7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3029AEEF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AAE033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AFC9C32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C22890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A378B9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F915CC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62FA3D" w14:textId="7777777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E6B64B" w14:textId="1D26C1C4" w:rsidR="000703DC" w:rsidRPr="00C36F11" w:rsidRDefault="000703D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Политика </w:t>
      </w:r>
      <w:r w:rsidR="003C2654"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Евразийского сотрудничества по аккредитации (EAAC) </w:t>
      </w:r>
      <w:r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взаимодействию </w:t>
      </w:r>
      <w:r w:rsidR="00194B57"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заинтересованными сторонами</w:t>
      </w:r>
    </w:p>
    <w:p w14:paraId="72E43A3E" w14:textId="389B45A6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CBC526" w14:textId="1F572676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6B46AB" w14:textId="47830B1A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4DBD64" w14:textId="066749BF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84E281" w14:textId="5BF2389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71EEDD" w14:textId="0BE597B7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F9EBAD" w14:textId="6BD2F50E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10168C" w14:textId="5F3DB806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C99CBD" w14:textId="1A8EE158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67A8E9" w14:textId="01C7D87A" w:rsidR="00C10CF5" w:rsidRPr="00A95C2C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096287" w14:textId="0A29F635" w:rsidR="00C10CF5" w:rsidRDefault="00C10CF5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703A2" w14:textId="01B3100F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7BB763" w14:textId="1E3723B1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60F5CC" w14:textId="56C26B4D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9B3ACB" w14:textId="0D2B6513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D14FF6" w14:textId="7CF563D5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03EFEB" w14:textId="4B17E8DB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4CF558" w14:textId="766D1E5C" w:rsid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32B71E" w14:textId="77777777" w:rsidR="00A95C2C" w:rsidRPr="00A95C2C" w:rsidRDefault="00A95C2C" w:rsidP="007622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BE135B" w14:textId="75F98D1B" w:rsidR="00C10CF5" w:rsidRPr="00A95C2C" w:rsidRDefault="00C10CF5" w:rsidP="00762245">
      <w:pPr>
        <w:pStyle w:val="afa"/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C8EC0B" w14:textId="7F8FF769" w:rsidR="00C10CF5" w:rsidRPr="00A95C2C" w:rsidRDefault="00C10CF5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</w:pPr>
      <w:r w:rsidRPr="00A95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lastRenderedPageBreak/>
        <w:t>ОГЛАВЛЕНИЕ</w:t>
      </w:r>
    </w:p>
    <w:p w14:paraId="45A971E8" w14:textId="77777777" w:rsidR="00C10CF5" w:rsidRPr="00A95C2C" w:rsidRDefault="00C10CF5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8357"/>
        <w:gridCol w:w="482"/>
      </w:tblGrid>
      <w:tr w:rsidR="00C10CF5" w:rsidRPr="00C24705" w14:paraId="000848EC" w14:textId="77777777" w:rsidTr="00671641">
        <w:tc>
          <w:tcPr>
            <w:tcW w:w="279" w:type="dxa"/>
          </w:tcPr>
          <w:p w14:paraId="4E140763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05" w:type="dxa"/>
          </w:tcPr>
          <w:p w14:paraId="716C2CF0" w14:textId="7E03D3A5" w:rsidR="00C10CF5" w:rsidRPr="00C24705" w:rsidRDefault="001453F6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Область применения</w:t>
            </w:r>
            <w:r w:rsidR="00C10CF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</w:t>
            </w:r>
            <w:r w:rsidR="00C2470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</w:t>
            </w:r>
          </w:p>
        </w:tc>
        <w:tc>
          <w:tcPr>
            <w:tcW w:w="561" w:type="dxa"/>
          </w:tcPr>
          <w:p w14:paraId="5E04FA6E" w14:textId="73CCBAA2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7ADF499E" w14:textId="77777777" w:rsidTr="00671641">
        <w:tc>
          <w:tcPr>
            <w:tcW w:w="279" w:type="dxa"/>
          </w:tcPr>
          <w:p w14:paraId="58E23BFB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05" w:type="dxa"/>
          </w:tcPr>
          <w:p w14:paraId="7A23F981" w14:textId="7F49D10B" w:rsidR="00C10CF5" w:rsidRPr="00C24705" w:rsidRDefault="001453F6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определения………………</w:t>
            </w:r>
            <w:r w:rsidR="00C10CF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</w:t>
            </w:r>
            <w:r w:rsidR="00C2470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1" w:type="dxa"/>
          </w:tcPr>
          <w:p w14:paraId="5127B1DD" w14:textId="7D70CD83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63AAEBBE" w14:textId="77777777" w:rsidTr="00671641">
        <w:tc>
          <w:tcPr>
            <w:tcW w:w="279" w:type="dxa"/>
          </w:tcPr>
          <w:p w14:paraId="63182689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05" w:type="dxa"/>
          </w:tcPr>
          <w:p w14:paraId="308B4497" w14:textId="5F485E47" w:rsidR="00C10CF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ссылки и источники………………………………………………</w:t>
            </w:r>
          </w:p>
        </w:tc>
        <w:tc>
          <w:tcPr>
            <w:tcW w:w="561" w:type="dxa"/>
          </w:tcPr>
          <w:p w14:paraId="69D32121" w14:textId="6B8923A2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2AD799BB" w14:textId="77777777" w:rsidTr="00671641">
        <w:tc>
          <w:tcPr>
            <w:tcW w:w="279" w:type="dxa"/>
          </w:tcPr>
          <w:p w14:paraId="2F22C26C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05" w:type="dxa"/>
          </w:tcPr>
          <w:p w14:paraId="63898060" w14:textId="2EBC7D88" w:rsidR="00C10CF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положения ……</w:t>
            </w:r>
            <w:r w:rsidR="00C10CF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561" w:type="dxa"/>
          </w:tcPr>
          <w:p w14:paraId="2D0EC63B" w14:textId="0728E03C" w:rsidR="00C10CF5" w:rsidRPr="00C24705" w:rsidRDefault="00C24705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10CF5" w:rsidRPr="00C24705" w14:paraId="0CB43FB2" w14:textId="77777777" w:rsidTr="00671641">
        <w:tc>
          <w:tcPr>
            <w:tcW w:w="279" w:type="dxa"/>
          </w:tcPr>
          <w:p w14:paraId="2C315BAC" w14:textId="77777777" w:rsidR="00C10CF5" w:rsidRPr="00C24705" w:rsidRDefault="00C10CF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05" w:type="dxa"/>
          </w:tcPr>
          <w:p w14:paraId="7C96ACEC" w14:textId="2D67BD09" w:rsidR="00C10CF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Обязательства EAAC при взаимодействии с заинтересованными сторонами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561" w:type="dxa"/>
          </w:tcPr>
          <w:p w14:paraId="3B74D8F7" w14:textId="403F00C2" w:rsidR="00C10CF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4705" w:rsidRPr="00C24705" w14:paraId="784D6C68" w14:textId="77777777" w:rsidTr="00671641">
        <w:tc>
          <w:tcPr>
            <w:tcW w:w="279" w:type="dxa"/>
          </w:tcPr>
          <w:p w14:paraId="61825EEF" w14:textId="64B6FC9A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05" w:type="dxa"/>
          </w:tcPr>
          <w:p w14:paraId="6180EAA9" w14:textId="1FB9B19D" w:rsidR="00C24705" w:rsidRPr="00C24705" w:rsidRDefault="000B3BF8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3BF8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  <w:t>Структура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C2470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заимодействи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24705"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EAAC с заинтересованными сторонами</w:t>
            </w:r>
            <w:r w:rsid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………………………………………………….</w:t>
            </w:r>
          </w:p>
        </w:tc>
        <w:tc>
          <w:tcPr>
            <w:tcW w:w="561" w:type="dxa"/>
          </w:tcPr>
          <w:p w14:paraId="6C3A9D84" w14:textId="77777777" w:rsidR="000B3BF8" w:rsidRDefault="000B3BF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9B74E8E" w14:textId="3D89D845" w:rsidR="00C2470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705" w:rsidRPr="00C24705" w14:paraId="0E965CB1" w14:textId="77777777" w:rsidTr="00671641">
        <w:tc>
          <w:tcPr>
            <w:tcW w:w="279" w:type="dxa"/>
          </w:tcPr>
          <w:p w14:paraId="7BF5CBBD" w14:textId="68029ED5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505" w:type="dxa"/>
          </w:tcPr>
          <w:p w14:paraId="1F961B15" w14:textId="3BB47DF0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Взаимодействие </w:t>
            </w:r>
            <w:ins w:id="1" w:author="Зюляль Кабенова" w:date="2022-07-28T16:39:00Z">
              <w:r w:rsidR="00BC044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с </w:t>
              </w:r>
            </w:ins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международными организациями по аккредитации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1" w:type="dxa"/>
          </w:tcPr>
          <w:p w14:paraId="5C99AD33" w14:textId="01E7E1F6" w:rsidR="00C2470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705" w:rsidRPr="00C24705" w14:paraId="29CC7405" w14:textId="77777777" w:rsidTr="00671641">
        <w:tc>
          <w:tcPr>
            <w:tcW w:w="279" w:type="dxa"/>
          </w:tcPr>
          <w:p w14:paraId="63F15AA8" w14:textId="2ACA61F4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505" w:type="dxa"/>
          </w:tcPr>
          <w:p w14:paraId="3D2FC47C" w14:textId="5CFB7850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EAAC с другими региональными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561" w:type="dxa"/>
          </w:tcPr>
          <w:p w14:paraId="6C91A0A3" w14:textId="6567F867" w:rsidR="00C24705" w:rsidRPr="00C24705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705" w:rsidRPr="00A95C2C" w14:paraId="6E5E4FE7" w14:textId="77777777" w:rsidTr="00671641">
        <w:tc>
          <w:tcPr>
            <w:tcW w:w="279" w:type="dxa"/>
          </w:tcPr>
          <w:p w14:paraId="3FA12E14" w14:textId="5918732B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505" w:type="dxa"/>
          </w:tcPr>
          <w:p w14:paraId="25719613" w14:textId="51F47988" w:rsidR="00C24705" w:rsidRPr="00C24705" w:rsidRDefault="00C24705" w:rsidP="007622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7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EAAC с признанными заинтересованными сторонами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1" w:type="dxa"/>
          </w:tcPr>
          <w:p w14:paraId="11972475" w14:textId="11710131" w:rsidR="00C24705" w:rsidRPr="00A95C2C" w:rsidRDefault="00076218" w:rsidP="00762245">
            <w:pPr>
              <w:pStyle w:val="afa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08661C1D" w14:textId="5BA7D1F0" w:rsidR="00C10CF5" w:rsidRDefault="00C10CF5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2DCE6F" w14:textId="085567E5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7F816D" w14:textId="69950624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519813A" w14:textId="0E7F4200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13A8C1" w14:textId="643DDB23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0CC48D" w14:textId="68DD3235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DC050E" w14:textId="7BBAAFD7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F8CF6E" w14:textId="3B3A8069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E5D00A1" w14:textId="60EDFB13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C5F8E5" w14:textId="59EA3FBB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9BE146" w14:textId="191DE2F8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9901D6" w14:textId="4AE83BFE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526387" w14:textId="55C10D3B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A256C71" w14:textId="38BE2D5A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DEAAA9" w14:textId="634614D9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9AA1A0" w14:textId="513733F7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D17773" w14:textId="77E0661E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BA89F3" w14:textId="6D4B359F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5508D3" w14:textId="4E406E6D" w:rsidR="00A95C2C" w:rsidRDefault="00A95C2C" w:rsidP="00762245">
      <w:pPr>
        <w:pStyle w:val="afa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65F9F6" w14:textId="6D9AB5C6" w:rsidR="00C10CF5" w:rsidRPr="00C36F11" w:rsidRDefault="00C10CF5" w:rsidP="00762245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6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Область применения</w:t>
      </w:r>
    </w:p>
    <w:p w14:paraId="4FBD8A46" w14:textId="145CF0C6" w:rsidR="00DA6DFF" w:rsidRPr="00A95C2C" w:rsidRDefault="00B95222" w:rsidP="00762245">
      <w:pPr>
        <w:pStyle w:val="afa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ins w:id="2" w:author="Ahmedov Zayniddin Nuritdinovich" w:date="2022-08-31T15:56:00Z">
        <w:r w:rsidRPr="00B952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Настоящий документ определяет политику органов по аккредитации-участников Евразийского сотрудничества по аккредитации (ЕААС) в отношении взаимодействия с национальными органами по аккредитации, находящимися в странах региона ЕААС, международными организациями по аккредитации, а также другими заинтересованными сторонами, в целях проведения согласованной политики между ними, а также определения критериев для принятия изменений и новых требований в области региональной аккредитации.</w:t>
        </w:r>
      </w:ins>
      <w:del w:id="3" w:author="Ahmedov Zayniddin Nuritdinovich" w:date="2022-08-31T15:56:00Z">
        <w:r w:rsidR="00ED4EEF" w:rsidRPr="00A95C2C" w:rsidDel="00B952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delText xml:space="preserve">Настоящий документ определяет политику органов по аккредитации-участников Евразийского сотрудничества по аккредитации (ЕААС) в отношении </w:delText>
        </w:r>
        <w:r w:rsidR="00900B0D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>взаимодействи</w:delText>
        </w:r>
        <w:r w:rsidR="00ED4EEF" w:rsidRPr="00A95C2C" w:rsidDel="00B95222">
          <w:rPr>
            <w:rFonts w:ascii="Times New Roman" w:hAnsi="Times New Roman" w:cs="Times New Roman"/>
            <w:sz w:val="24"/>
            <w:szCs w:val="24"/>
            <w:lang w:val="uz-Cyrl-UZ" w:eastAsia="ru-RU"/>
          </w:rPr>
          <w:delText>я</w:delText>
        </w:r>
        <w:r w:rsidR="00900B0D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 с</w:delText>
        </w:r>
        <w:r w:rsidR="00DA6DFF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 </w:delText>
        </w:r>
        <w:r w:rsidR="00900B0D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национальными органами </w:delText>
        </w:r>
        <w:r w:rsidR="00DA6DFF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>по аккредитации</w:delText>
        </w:r>
        <w:r w:rsidR="00DA6DFF" w:rsidRPr="00BC044D" w:rsidDel="00B95222">
          <w:rPr>
            <w:rFonts w:ascii="Times New Roman" w:hAnsi="Times New Roman" w:cs="Times New Roman"/>
            <w:strike/>
            <w:sz w:val="24"/>
            <w:szCs w:val="24"/>
            <w:lang w:eastAsia="ru-RU"/>
            <w:rPrChange w:id="4" w:author="Зюляль Кабенова" w:date="2022-07-28T16:40:00Z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PrChange>
          </w:rPr>
          <w:delText xml:space="preserve">, находящимися </w:delText>
        </w:r>
        <w:r w:rsidR="003D3E2C" w:rsidRPr="00BC044D" w:rsidDel="00B95222">
          <w:rPr>
            <w:rFonts w:ascii="Times New Roman" w:hAnsi="Times New Roman" w:cs="Times New Roman"/>
            <w:strike/>
            <w:sz w:val="24"/>
            <w:szCs w:val="24"/>
            <w:lang w:eastAsia="ru-RU"/>
            <w:rPrChange w:id="5" w:author="Зюляль Кабенова" w:date="2022-07-28T16:40:00Z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PrChange>
          </w:rPr>
          <w:delText>в странах</w:delText>
        </w:r>
        <w:r w:rsidR="00DA6DFF" w:rsidRPr="00BC044D" w:rsidDel="00B95222">
          <w:rPr>
            <w:rFonts w:ascii="Times New Roman" w:hAnsi="Times New Roman" w:cs="Times New Roman"/>
            <w:strike/>
            <w:sz w:val="24"/>
            <w:szCs w:val="24"/>
            <w:lang w:eastAsia="ru-RU"/>
            <w:rPrChange w:id="6" w:author="Зюляль Кабенова" w:date="2022-07-28T16:40:00Z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PrChange>
          </w:rPr>
          <w:delText xml:space="preserve"> региона ЕААС</w:delText>
        </w:r>
      </w:del>
      <w:ins w:id="7" w:author="Зюляль Кабенова" w:date="2022-07-28T16:40:00Z">
        <w:del w:id="8" w:author="Ahmedov Zayniddin Nuritdinovich" w:date="2022-08-31T15:56:00Z">
          <w:r w:rsidR="00BC044D" w:rsidDel="00B95222">
            <w:rPr>
              <w:rFonts w:ascii="Times New Roman" w:hAnsi="Times New Roman" w:cs="Times New Roman"/>
              <w:sz w:val="24"/>
              <w:szCs w:val="24"/>
              <w:lang w:eastAsia="ru-RU"/>
            </w:rPr>
            <w:delText xml:space="preserve"> государств – членов СНГ</w:delText>
          </w:r>
        </w:del>
      </w:ins>
      <w:del w:id="9" w:author="Ahmedov Zayniddin Nuritdinovich" w:date="2022-08-31T15:56:00Z">
        <w:r w:rsidR="00900B0D" w:rsidRPr="00BC044D" w:rsidDel="00B95222">
          <w:rPr>
            <w:rFonts w:ascii="Times New Roman" w:hAnsi="Times New Roman" w:cs="Times New Roman"/>
            <w:strike/>
            <w:sz w:val="24"/>
            <w:szCs w:val="24"/>
            <w:lang w:eastAsia="ru-RU"/>
            <w:rPrChange w:id="10" w:author="Зюляль Кабенова" w:date="2022-07-28T16:41:00Z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PrChange>
          </w:rPr>
          <w:delText>,</w:delText>
        </w:r>
      </w:del>
      <w:ins w:id="11" w:author="Зюляль Кабенова" w:date="2022-07-28T16:41:00Z">
        <w:del w:id="12" w:author="Ahmedov Zayniddin Nuritdinovich" w:date="2022-08-31T15:56:00Z">
          <w:r w:rsidR="00BC044D" w:rsidDel="00B95222">
            <w:rPr>
              <w:rFonts w:ascii="Times New Roman" w:hAnsi="Times New Roman" w:cs="Times New Roman"/>
              <w:strike/>
              <w:sz w:val="24"/>
              <w:szCs w:val="24"/>
              <w:lang w:eastAsia="ru-RU"/>
            </w:rPr>
            <w:delText xml:space="preserve"> с</w:delText>
          </w:r>
        </w:del>
      </w:ins>
      <w:del w:id="13" w:author="Ahmedov Zayniddin Nuritdinovich" w:date="2022-08-31T15:56:00Z">
        <w:r w:rsidR="00DA6DFF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 международными организациями</w:delText>
        </w:r>
        <w:r w:rsidR="00BB19D0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 по аккредитации, а также </w:delText>
        </w:r>
      </w:del>
      <w:ins w:id="14" w:author="Зюляль Кабенова" w:date="2022-07-28T16:41:00Z">
        <w:del w:id="15" w:author="Ahmedov Zayniddin Nuritdinovich" w:date="2022-08-31T15:56:00Z">
          <w:r w:rsidR="00BC044D" w:rsidDel="00B95222">
            <w:rPr>
              <w:rFonts w:ascii="Times New Roman" w:hAnsi="Times New Roman" w:cs="Times New Roman"/>
              <w:sz w:val="24"/>
              <w:szCs w:val="24"/>
              <w:lang w:eastAsia="ru-RU"/>
            </w:rPr>
            <w:delText xml:space="preserve">с </w:delText>
          </w:r>
        </w:del>
      </w:ins>
      <w:del w:id="16" w:author="Ahmedov Zayniddin Nuritdinovich" w:date="2022-08-31T15:56:00Z">
        <w:r w:rsidR="00BB19D0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другими </w:delText>
        </w:r>
        <w:r w:rsidR="003D3E2C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>заинтересованными сторонами,</w:delText>
        </w:r>
        <w:r w:rsidR="00BB19D0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 xml:space="preserve"> </w:delText>
        </w:r>
        <w:r w:rsidR="00ED4EEF" w:rsidRPr="00A95C2C" w:rsidDel="00B95222">
          <w:rPr>
            <w:rFonts w:ascii="Times New Roman" w:hAnsi="Times New Roman" w:cs="Times New Roman"/>
            <w:sz w:val="24"/>
            <w:szCs w:val="24"/>
            <w:lang w:val="uz-Cyrl-UZ" w:eastAsia="ru-RU"/>
          </w:rPr>
          <w:delText>в целях проведения согласованной политики между ними, а также определения критериев для принятия изменений и новых требований в области региональной аккредитации</w:delText>
        </w:r>
        <w:r w:rsidR="00DA6DFF" w:rsidRPr="00A95C2C" w:rsidDel="00B95222">
          <w:rPr>
            <w:rFonts w:ascii="Times New Roman" w:hAnsi="Times New Roman" w:cs="Times New Roman"/>
            <w:sz w:val="24"/>
            <w:szCs w:val="24"/>
            <w:lang w:eastAsia="ru-RU"/>
          </w:rPr>
          <w:delText>.</w:delText>
        </w:r>
      </w:del>
      <w:r w:rsidR="00DA6DFF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2732F90" w14:textId="7C0E14A3" w:rsidR="00900B0D" w:rsidRPr="00A95C2C" w:rsidRDefault="00DA6DFF" w:rsidP="00762245">
      <w:pPr>
        <w:pStyle w:val="afa"/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4A927A7" w14:textId="15043898" w:rsidR="004219C3" w:rsidRPr="00C36F11" w:rsidRDefault="004219C3" w:rsidP="00762245">
      <w:pPr>
        <w:spacing w:after="12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10CF5"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Основные понятия и определения</w:t>
      </w:r>
    </w:p>
    <w:p w14:paraId="3F63F6E5" w14:textId="56F35D4C" w:rsidR="008B6B9A" w:rsidRPr="00A95C2C" w:rsidRDefault="00D87983" w:rsidP="00762245">
      <w:pPr>
        <w:pStyle w:val="afa"/>
        <w:spacing w:after="120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В дополнение к определениям, указанным в настоящем </w:t>
      </w:r>
      <w:r w:rsidR="008B6B9A" w:rsidRPr="00A95C2C">
        <w:rPr>
          <w:rFonts w:ascii="Times New Roman" w:hAnsi="Times New Roman" w:cs="Times New Roman"/>
          <w:sz w:val="24"/>
          <w:szCs w:val="24"/>
          <w:lang w:eastAsia="ru-RU"/>
        </w:rPr>
        <w:t>документе, применяются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6B9A" w:rsidRPr="00A95C2C">
        <w:rPr>
          <w:rFonts w:ascii="Times New Roman" w:hAnsi="Times New Roman" w:cs="Times New Roman"/>
          <w:sz w:val="24"/>
          <w:szCs w:val="24"/>
          <w:lang w:eastAsia="ru-RU"/>
        </w:rPr>
        <w:t>определения,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приведенны</w:t>
      </w:r>
      <w:r w:rsidR="008B6B9A" w:rsidRPr="00A95C2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241DD7" w:rsidRPr="00A95C2C">
        <w:rPr>
          <w:rFonts w:ascii="Times New Roman" w:hAnsi="Times New Roman" w:cs="Times New Roman"/>
          <w:sz w:val="24"/>
          <w:szCs w:val="24"/>
          <w:lang w:eastAsia="ru-RU"/>
        </w:rPr>
        <w:t>ISO/IEC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17000, </w:t>
      </w:r>
      <w:r w:rsidR="00241DD7" w:rsidRPr="00A95C2C">
        <w:rPr>
          <w:rFonts w:ascii="Times New Roman" w:hAnsi="Times New Roman" w:cs="Times New Roman"/>
          <w:sz w:val="24"/>
          <w:szCs w:val="24"/>
          <w:lang w:eastAsia="ru-RU"/>
        </w:rPr>
        <w:t>ISO/IEC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17011.</w:t>
      </w:r>
    </w:p>
    <w:p w14:paraId="030066AD" w14:textId="2FE950E2" w:rsidR="00732D9D" w:rsidRPr="00A95C2C" w:rsidRDefault="00732D9D" w:rsidP="00762245">
      <w:pPr>
        <w:pStyle w:val="text"/>
        <w:numPr>
          <w:ilvl w:val="1"/>
          <w:numId w:val="46"/>
        </w:numPr>
        <w:tabs>
          <w:tab w:val="left" w:pos="709"/>
          <w:tab w:val="left" w:pos="851"/>
          <w:tab w:val="left" w:pos="993"/>
        </w:tabs>
        <w:spacing w:after="120"/>
        <w:ind w:left="0" w:firstLine="568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/>
          <w:kern w:val="0"/>
          <w:szCs w:val="24"/>
          <w:lang w:eastAsia="ru-RU"/>
        </w:rPr>
        <w:t xml:space="preserve">Заинтересованные </w:t>
      </w:r>
      <w:r w:rsidR="009D7BC9" w:rsidRPr="00A95C2C">
        <w:rPr>
          <w:rFonts w:eastAsiaTheme="minorHAnsi" w:cs="Times New Roman"/>
          <w:b/>
          <w:kern w:val="0"/>
          <w:szCs w:val="24"/>
          <w:lang w:eastAsia="ru-RU"/>
        </w:rPr>
        <w:t>с</w:t>
      </w:r>
      <w:r w:rsidRPr="00A95C2C">
        <w:rPr>
          <w:rFonts w:eastAsiaTheme="minorHAnsi" w:cs="Times New Roman"/>
          <w:b/>
          <w:kern w:val="0"/>
          <w:szCs w:val="24"/>
          <w:lang w:eastAsia="ru-RU"/>
        </w:rPr>
        <w:t>тороны</w:t>
      </w:r>
      <w:r w:rsidR="00241DD7" w:rsidRPr="00A95C2C">
        <w:rPr>
          <w:rFonts w:eastAsiaTheme="minorHAnsi" w:cs="Times New Roman"/>
          <w:b/>
          <w:kern w:val="0"/>
          <w:szCs w:val="24"/>
          <w:lang w:eastAsia="ru-RU"/>
        </w:rPr>
        <w:t>:</w:t>
      </w:r>
      <w:r w:rsidR="009D7BC9" w:rsidRPr="00A95C2C">
        <w:rPr>
          <w:rFonts w:eastAsiaTheme="minorHAnsi" w:cs="Times New Roman"/>
          <w:b/>
          <w:kern w:val="0"/>
          <w:szCs w:val="24"/>
          <w:lang w:eastAsia="ru-RU"/>
        </w:rPr>
        <w:t xml:space="preserve"> </w:t>
      </w:r>
      <w:r w:rsidR="009D7BC9" w:rsidRPr="00A95C2C">
        <w:rPr>
          <w:rFonts w:eastAsiaTheme="minorHAnsi" w:cs="Times New Roman"/>
          <w:bCs w:val="0"/>
          <w:kern w:val="0"/>
          <w:szCs w:val="24"/>
          <w:lang w:eastAsia="ru-RU"/>
        </w:rPr>
        <w:t>н</w:t>
      </w:r>
      <w:r w:rsidR="004D449F" w:rsidRPr="00A95C2C">
        <w:rPr>
          <w:rFonts w:cs="Times New Roman"/>
          <w:szCs w:val="24"/>
          <w:lang w:eastAsia="ru-RU"/>
        </w:rPr>
        <w:t xml:space="preserve">ациональные органы по аккредитации, находящиеся в </w:t>
      </w:r>
      <w:r w:rsidR="009D7BC9" w:rsidRPr="00A95C2C">
        <w:rPr>
          <w:rFonts w:cs="Times New Roman"/>
          <w:szCs w:val="24"/>
          <w:lang w:eastAsia="ru-RU"/>
        </w:rPr>
        <w:t xml:space="preserve">других, не входящих в состав ЕААС, </w:t>
      </w:r>
      <w:r w:rsidR="004D449F" w:rsidRPr="00A95C2C">
        <w:rPr>
          <w:rFonts w:cs="Times New Roman"/>
          <w:szCs w:val="24"/>
          <w:lang w:eastAsia="ru-RU"/>
        </w:rPr>
        <w:t>стран</w:t>
      </w:r>
      <w:r w:rsidR="009D7BC9" w:rsidRPr="00A95C2C">
        <w:rPr>
          <w:rFonts w:cs="Times New Roman"/>
          <w:szCs w:val="24"/>
          <w:lang w:eastAsia="ru-RU"/>
        </w:rPr>
        <w:t>ах</w:t>
      </w:r>
      <w:r w:rsidR="004D449F" w:rsidRPr="00A95C2C">
        <w:rPr>
          <w:rFonts w:cs="Times New Roman"/>
          <w:szCs w:val="24"/>
          <w:lang w:eastAsia="ru-RU"/>
        </w:rPr>
        <w:t xml:space="preserve"> региона, международные организации, а также признанные </w:t>
      </w:r>
      <w:r w:rsidR="009D7BC9" w:rsidRPr="00A95C2C">
        <w:rPr>
          <w:rFonts w:cs="Times New Roman"/>
          <w:szCs w:val="24"/>
          <w:lang w:eastAsia="ru-RU"/>
        </w:rPr>
        <w:t>заинтересованные стороны</w:t>
      </w:r>
      <w:r w:rsidR="004D449F" w:rsidRPr="00A95C2C">
        <w:rPr>
          <w:rFonts w:cs="Times New Roman"/>
          <w:szCs w:val="24"/>
          <w:lang w:eastAsia="ru-RU"/>
        </w:rPr>
        <w:t xml:space="preserve"> регионального </w:t>
      </w:r>
      <w:r w:rsidR="005D6C0E" w:rsidRPr="00A95C2C">
        <w:rPr>
          <w:rFonts w:cs="Times New Roman"/>
          <w:szCs w:val="24"/>
          <w:lang w:eastAsia="ru-RU"/>
        </w:rPr>
        <w:t xml:space="preserve">сотрудничества, </w:t>
      </w:r>
      <w:r w:rsidR="0037440F" w:rsidRPr="00A95C2C">
        <w:rPr>
          <w:rFonts w:cs="Times New Roman"/>
          <w:szCs w:val="24"/>
          <w:lang w:eastAsia="ru-RU"/>
        </w:rPr>
        <w:t xml:space="preserve">проявляющие интерес </w:t>
      </w:r>
      <w:r w:rsidR="00762245" w:rsidRPr="00A95C2C">
        <w:rPr>
          <w:rFonts w:cs="Times New Roman"/>
          <w:szCs w:val="24"/>
          <w:lang w:eastAsia="ru-RU"/>
        </w:rPr>
        <w:t xml:space="preserve">к </w:t>
      </w:r>
      <w:r w:rsidR="00762245" w:rsidRPr="00A40B82">
        <w:rPr>
          <w:rFonts w:eastAsiaTheme="minorHAnsi" w:cs="Times New Roman"/>
          <w:bCs w:val="0"/>
          <w:strike/>
          <w:kern w:val="0"/>
          <w:szCs w:val="24"/>
          <w:lang w:eastAsia="ru-RU"/>
        </w:rPr>
        <w:t>формальному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участи</w:t>
      </w:r>
      <w:r w:rsidR="0037440F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ю в деятельности 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EAAC</w:t>
      </w:r>
      <w:r w:rsidR="004D449F" w:rsidRPr="00A95C2C">
        <w:rPr>
          <w:rFonts w:eastAsiaTheme="minorHAnsi" w:cs="Times New Roman"/>
          <w:bCs w:val="0"/>
          <w:kern w:val="0"/>
          <w:szCs w:val="24"/>
          <w:lang w:eastAsia="ru-RU"/>
        </w:rPr>
        <w:t>.</w:t>
      </w:r>
    </w:p>
    <w:p w14:paraId="7AA9EC1F" w14:textId="22B29DD9" w:rsidR="009D7BC9" w:rsidRPr="00A95C2C" w:rsidRDefault="009D7BC9" w:rsidP="00762245">
      <w:pPr>
        <w:pStyle w:val="text"/>
        <w:numPr>
          <w:ilvl w:val="1"/>
          <w:numId w:val="46"/>
        </w:numPr>
        <w:tabs>
          <w:tab w:val="left" w:pos="709"/>
          <w:tab w:val="left" w:pos="851"/>
          <w:tab w:val="left" w:pos="993"/>
        </w:tabs>
        <w:spacing w:after="120"/>
        <w:ind w:left="0" w:firstLine="568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/>
          <w:kern w:val="0"/>
          <w:szCs w:val="24"/>
          <w:lang w:eastAsia="ru-RU"/>
        </w:rPr>
        <w:t>Признанные заинтересованные стороны: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организации, а также ассоциации или объединения, представляющие интересы юридических и/или физических лиц, которые не предоставляют услуг в области аккредитации, но заинтересованы в таких услугах и/или услугах по оценке соответствия.</w:t>
      </w:r>
    </w:p>
    <w:p w14:paraId="08220229" w14:textId="1BB9893B" w:rsidR="00BB19D0" w:rsidRPr="00C36F11" w:rsidRDefault="00BB19D0" w:rsidP="00762245">
      <w:pPr>
        <w:pStyle w:val="text"/>
        <w:tabs>
          <w:tab w:val="left" w:pos="709"/>
          <w:tab w:val="left" w:pos="851"/>
          <w:tab w:val="left" w:pos="993"/>
        </w:tabs>
        <w:spacing w:after="120"/>
        <w:jc w:val="both"/>
        <w:rPr>
          <w:rFonts w:eastAsiaTheme="minorHAnsi" w:cs="Times New Roman"/>
          <w:bCs w:val="0"/>
          <w:kern w:val="0"/>
          <w:sz w:val="28"/>
          <w:szCs w:val="28"/>
          <w:lang w:eastAsia="ru-RU"/>
        </w:rPr>
      </w:pPr>
    </w:p>
    <w:p w14:paraId="1ABB647E" w14:textId="38E9EED2" w:rsidR="00BB19D0" w:rsidRPr="00C36F11" w:rsidRDefault="00BB19D0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 w:val="28"/>
          <w:szCs w:val="28"/>
          <w:lang w:eastAsia="ru-RU"/>
        </w:rPr>
      </w:pPr>
      <w:r w:rsidRPr="00C36F11">
        <w:rPr>
          <w:rFonts w:eastAsiaTheme="minorHAnsi" w:cs="Times New Roman"/>
          <w:b/>
          <w:kern w:val="0"/>
          <w:sz w:val="28"/>
          <w:szCs w:val="28"/>
          <w:lang w:eastAsia="ru-RU"/>
        </w:rPr>
        <w:t>3 Нормативные ссылки и источники</w:t>
      </w:r>
    </w:p>
    <w:p w14:paraId="2E4CA9CD" w14:textId="7E037E00" w:rsidR="001F6A3C" w:rsidRPr="00A95C2C" w:rsidRDefault="00BB19D0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bookmarkStart w:id="17" w:name="_Hlk106790555"/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ISO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IEC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bookmarkEnd w:id="17"/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17000</w:t>
      </w:r>
      <w:r w:rsidR="00241DD7" w:rsidRPr="00A95C2C">
        <w:rPr>
          <w:rFonts w:eastAsiaTheme="minorHAnsi" w:cs="Times New Roman"/>
          <w:bCs w:val="0"/>
          <w:kern w:val="0"/>
          <w:szCs w:val="24"/>
          <w:lang w:eastAsia="ru-RU"/>
        </w:rPr>
        <w:t>:2020 Оценка соответствия. Словарь и общие принципы</w:t>
      </w:r>
    </w:p>
    <w:p w14:paraId="28452C82" w14:textId="1F31AF7B" w:rsidR="00BB19D0" w:rsidRPr="00A95C2C" w:rsidRDefault="00BB19D0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ISO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IEC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17011</w:t>
      </w:r>
      <w:r w:rsidR="00241DD7" w:rsidRPr="00A95C2C">
        <w:rPr>
          <w:rFonts w:eastAsiaTheme="minorHAnsi" w:cs="Times New Roman"/>
          <w:bCs w:val="0"/>
          <w:kern w:val="0"/>
          <w:szCs w:val="24"/>
          <w:lang w:eastAsia="ru-RU"/>
        </w:rPr>
        <w:t>:2017 Оценка соответствия. Требования к органам по аккредитации, аккредитующим органы по оценке соответствия</w:t>
      </w:r>
    </w:p>
    <w:p w14:paraId="13E2014D" w14:textId="24D0AA6C" w:rsidR="00EA633C" w:rsidRPr="00A95C2C" w:rsidRDefault="00EA633C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IAF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A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1:03/2020 Многосторонние договоренности 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IAF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/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о взаимном признании (договоренности): требования и процедуры для оценки региональной группы</w:t>
      </w:r>
    </w:p>
    <w:p w14:paraId="359CC72C" w14:textId="7426AD2D" w:rsidR="003D3E2C" w:rsidRPr="00A95C2C" w:rsidRDefault="003D3E2C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-</w:t>
      </w:r>
      <w:r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P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12:04/2009</w:t>
      </w:r>
      <w:r w:rsidR="00EA633C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EA633C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val="en-US" w:eastAsia="ru-RU"/>
          <w:rPrChange w:id="18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val="en-US" w:eastAsia="ru-RU"/>
            </w:rPr>
          </w:rPrChange>
        </w:rPr>
        <w:t>ILAC</w:t>
      </w:r>
      <w:r w:rsidR="00EA633C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19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 xml:space="preserve"> </w:t>
      </w:r>
      <w:r w:rsidR="00EA633C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val="en-US" w:eastAsia="ru-RU"/>
          <w:rPrChange w:id="20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val="en-US" w:eastAsia="ru-RU"/>
            </w:rPr>
          </w:rPrChange>
        </w:rPr>
        <w:t>P</w:t>
      </w:r>
      <w:r w:rsidR="00EA633C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21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12:04/2009</w:t>
      </w:r>
      <w:r w:rsidR="00EA633C" w:rsidRPr="00697FA9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22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="00EA633C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Гармонизация работы </w:t>
      </w:r>
      <w:r w:rsidR="00EA633C" w:rsidRPr="00A95C2C">
        <w:rPr>
          <w:rFonts w:eastAsiaTheme="minorHAnsi" w:cs="Times New Roman"/>
          <w:bCs w:val="0"/>
          <w:kern w:val="0"/>
          <w:szCs w:val="24"/>
          <w:lang w:val="en-US" w:eastAsia="ru-RU"/>
        </w:rPr>
        <w:t>ILAC</w:t>
      </w:r>
      <w:r w:rsidR="00EA633C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регионами</w:t>
      </w:r>
    </w:p>
    <w:p w14:paraId="077C3F7A" w14:textId="77777777" w:rsidR="00A95C2C" w:rsidRPr="00A95C2C" w:rsidRDefault="00A95C2C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Cs w:val="24"/>
          <w:lang w:eastAsia="ru-RU"/>
        </w:rPr>
      </w:pPr>
    </w:p>
    <w:p w14:paraId="4F844DB9" w14:textId="5F081852" w:rsidR="004219C3" w:rsidRPr="00C36F11" w:rsidRDefault="00BB19D0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kern w:val="0"/>
          <w:sz w:val="28"/>
          <w:szCs w:val="28"/>
          <w:lang w:eastAsia="ru-RU"/>
        </w:rPr>
      </w:pPr>
      <w:r w:rsidRPr="00C36F11">
        <w:rPr>
          <w:rFonts w:eastAsiaTheme="minorHAnsi" w:cs="Times New Roman"/>
          <w:b/>
          <w:kern w:val="0"/>
          <w:sz w:val="28"/>
          <w:szCs w:val="28"/>
          <w:lang w:eastAsia="ru-RU"/>
        </w:rPr>
        <w:lastRenderedPageBreak/>
        <w:t xml:space="preserve">4 </w:t>
      </w:r>
      <w:r w:rsidR="004219C3" w:rsidRPr="00C36F11">
        <w:rPr>
          <w:rFonts w:eastAsiaTheme="minorHAnsi" w:cs="Times New Roman"/>
          <w:b/>
          <w:kern w:val="0"/>
          <w:sz w:val="28"/>
          <w:szCs w:val="28"/>
          <w:lang w:eastAsia="ru-RU"/>
        </w:rPr>
        <w:t xml:space="preserve">Общие положения </w:t>
      </w:r>
    </w:p>
    <w:p w14:paraId="1075EC79" w14:textId="668485D6" w:rsidR="00F240F6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.1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Политика по взаимодействию с заинтересованными сторонами </w:t>
      </w:r>
      <w:r w:rsidR="009A7B51" w:rsidRPr="00A95C2C">
        <w:rPr>
          <w:rFonts w:eastAsiaTheme="minorHAnsi" w:cs="Times New Roman"/>
          <w:bCs w:val="0"/>
          <w:kern w:val="0"/>
          <w:szCs w:val="24"/>
          <w:lang w:eastAsia="ru-RU"/>
        </w:rPr>
        <w:t>EAAC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(далее – «Политика») определяет цели, обязательства и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структуру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взаимодействия </w:t>
      </w:r>
      <w:r w:rsidR="009A7B51" w:rsidRPr="00A95C2C">
        <w:rPr>
          <w:rFonts w:eastAsiaTheme="minorHAnsi" w:cs="Times New Roman"/>
          <w:bCs w:val="0"/>
          <w:kern w:val="0"/>
          <w:szCs w:val="24"/>
          <w:lang w:eastAsia="ru-RU"/>
        </w:rPr>
        <w:t>EAAC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заинтересованными </w:t>
      </w:r>
      <w:r w:rsidR="004D449F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сторонами. </w:t>
      </w:r>
    </w:p>
    <w:p w14:paraId="40A5D4C6" w14:textId="59472BAC" w:rsidR="00852D30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color w:val="FF000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.2 </w:t>
      </w:r>
      <w:r w:rsidR="001045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EAAC стремится к устойчивым партнерским отношениям со всеми </w:t>
      </w:r>
      <w:r w:rsidR="00104549" w:rsidRPr="00006398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23" w:author="Ahmedov Zayniddin Nuritdinovich" w:date="2022-08-31T15:58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ЗС</w:t>
      </w:r>
      <w:r w:rsidR="00104549" w:rsidRPr="00006398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24" w:author="Ahmedov Zayniddin Nuritdinovich" w:date="2022-08-31T15:58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="00BC044D" w:rsidRPr="00006398">
        <w:rPr>
          <w:rFonts w:eastAsiaTheme="minorHAnsi" w:cs="Times New Roman"/>
          <w:bCs w:val="0"/>
          <w:color w:val="0070C0"/>
          <w:kern w:val="0"/>
          <w:szCs w:val="24"/>
          <w:lang w:eastAsia="ru-RU"/>
          <w:rPrChange w:id="25" w:author="Ahmedov Zayniddin Nuritdinovich" w:date="2022-08-31T15:59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заинтересованными сторонами </w:t>
      </w:r>
      <w:r w:rsidR="001045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на основе </w:t>
      </w:r>
      <w:r w:rsidR="0037440F" w:rsidRPr="00A95C2C">
        <w:rPr>
          <w:rFonts w:eastAsiaTheme="minorHAnsi" w:cs="Times New Roman"/>
          <w:bCs w:val="0"/>
          <w:kern w:val="0"/>
          <w:szCs w:val="24"/>
          <w:lang w:eastAsia="ru-RU"/>
        </w:rPr>
        <w:t>взаимного уважения</w:t>
      </w:r>
      <w:r w:rsidR="00104549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</w:t>
      </w:r>
      <w:r w:rsidR="00241DD7" w:rsidRPr="00006398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26" w:author="Ahmedov Zayniddin Nuritdinovich" w:date="2022-08-31T15:59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безусловного</w:t>
      </w:r>
      <w:r w:rsidR="00241DD7" w:rsidRPr="00006398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27" w:author="Ahmedov Zayniddin Nuritdinovich" w:date="2022-08-31T15:59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="005F7379">
        <w:rPr>
          <w:rFonts w:eastAsiaTheme="minorHAnsi" w:cs="Times New Roman"/>
          <w:bCs w:val="0"/>
          <w:kern w:val="0"/>
          <w:szCs w:val="24"/>
          <w:lang w:eastAsia="ru-RU"/>
        </w:rPr>
        <w:t xml:space="preserve">доверия, приверженности, </w:t>
      </w:r>
      <w:r w:rsidR="00241DD7" w:rsidRPr="00A95C2C">
        <w:rPr>
          <w:rFonts w:eastAsiaTheme="minorHAnsi" w:cs="Times New Roman"/>
          <w:bCs w:val="0"/>
          <w:kern w:val="0"/>
          <w:szCs w:val="24"/>
          <w:lang w:eastAsia="ru-RU"/>
        </w:rPr>
        <w:t>выполнения установленных обязательств.</w:t>
      </w:r>
    </w:p>
    <w:p w14:paraId="7E3F6D8E" w14:textId="0388A81A" w:rsidR="00852D30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.3 </w:t>
      </w:r>
      <w:r w:rsidR="00F335AE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28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При построении системы управления</w:t>
      </w:r>
      <w:r w:rsidR="00F335AE" w:rsidRPr="00697FA9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29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="00F335AE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30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в</w:t>
      </w:r>
      <w:r w:rsidR="005F7379">
        <w:rPr>
          <w:rFonts w:eastAsiaTheme="minorHAnsi" w:cs="Times New Roman"/>
          <w:bCs w:val="0"/>
          <w:kern w:val="0"/>
          <w:szCs w:val="24"/>
          <w:lang w:eastAsia="ru-RU"/>
        </w:rPr>
        <w:t>В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>заимодействие</w:t>
      </w:r>
      <w:r w:rsidR="00F335AE" w:rsidRPr="00A40B82">
        <w:rPr>
          <w:rFonts w:eastAsiaTheme="minorHAnsi" w:cs="Times New Roman"/>
          <w:bCs w:val="0"/>
          <w:strike/>
          <w:kern w:val="0"/>
          <w:szCs w:val="24"/>
          <w:lang w:eastAsia="ru-RU"/>
        </w:rPr>
        <w:t>м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</w:t>
      </w:r>
      <w:r w:rsidR="00CF5AF3">
        <w:rPr>
          <w:rFonts w:eastAsiaTheme="minorHAnsi" w:cs="Times New Roman"/>
          <w:bCs w:val="0"/>
          <w:kern w:val="0"/>
          <w:szCs w:val="24"/>
          <w:lang w:eastAsia="ru-RU"/>
        </w:rPr>
        <w:t xml:space="preserve">заинтересованными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сторонами </w:t>
      </w:r>
      <w:r w:rsidR="00845930" w:rsidRPr="00A95C2C">
        <w:rPr>
          <w:rFonts w:eastAsiaTheme="minorHAnsi" w:cs="Times New Roman"/>
          <w:bCs w:val="0"/>
          <w:kern w:val="0"/>
          <w:szCs w:val="24"/>
          <w:lang w:eastAsia="ru-RU"/>
        </w:rPr>
        <w:t>ЕААС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основывается на </w:t>
      </w:r>
      <w:r w:rsidR="00F335AE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31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собственных</w:t>
      </w:r>
      <w:r w:rsidR="00F335AE" w:rsidRPr="00A40B82">
        <w:rPr>
          <w:rFonts w:eastAsiaTheme="minorHAnsi" w:cs="Times New Roman"/>
          <w:bCs w:val="0"/>
          <w:strike/>
          <w:kern w:val="0"/>
          <w:szCs w:val="24"/>
          <w:lang w:eastAsia="ru-RU"/>
        </w:rPr>
        <w:t xml:space="preserve"> 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стратегических </w:t>
      </w:r>
      <w:r w:rsidR="001F502C" w:rsidRPr="00A95C2C">
        <w:rPr>
          <w:rFonts w:eastAsiaTheme="minorHAnsi" w:cs="Times New Roman"/>
          <w:bCs w:val="0"/>
          <w:kern w:val="0"/>
          <w:szCs w:val="24"/>
          <w:lang w:eastAsia="ru-RU"/>
        </w:rPr>
        <w:t>приоритетах, а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также </w:t>
      </w:r>
      <w:r w:rsidR="005F7379">
        <w:rPr>
          <w:rFonts w:eastAsiaTheme="minorHAnsi" w:cs="Times New Roman"/>
          <w:bCs w:val="0"/>
          <w:kern w:val="0"/>
          <w:szCs w:val="24"/>
          <w:lang w:eastAsia="ru-RU"/>
        </w:rPr>
        <w:t xml:space="preserve">на </w:t>
      </w:r>
      <w:r w:rsidR="00F335AE" w:rsidRPr="00A95C2C">
        <w:rPr>
          <w:rFonts w:eastAsiaTheme="minorHAnsi" w:cs="Times New Roman"/>
          <w:bCs w:val="0"/>
          <w:kern w:val="0"/>
          <w:szCs w:val="24"/>
          <w:lang w:eastAsia="ru-RU"/>
        </w:rPr>
        <w:t>положениях и принципах международных стандартов.</w:t>
      </w:r>
    </w:p>
    <w:p w14:paraId="49410261" w14:textId="7D2E83B1" w:rsidR="00852D30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.4 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Взаимодействие с </w:t>
      </w:r>
      <w:r w:rsidR="00CF5AF3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заинтересованными сторонами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– один из важнейших инструментов </w:t>
      </w:r>
      <w:r w:rsidR="008F2554" w:rsidRPr="00A95C2C">
        <w:rPr>
          <w:rFonts w:eastAsiaTheme="minorHAnsi" w:cs="Times New Roman"/>
          <w:bCs w:val="0"/>
          <w:kern w:val="0"/>
          <w:szCs w:val="24"/>
          <w:lang w:eastAsia="ru-RU"/>
        </w:rPr>
        <w:t>улучшения деятельности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постоянного совершенствования и </w:t>
      </w:r>
      <w:r w:rsidR="008F2554" w:rsidRPr="00A95C2C">
        <w:rPr>
          <w:rFonts w:eastAsiaTheme="minorHAnsi" w:cs="Times New Roman"/>
          <w:bCs w:val="0"/>
          <w:kern w:val="0"/>
          <w:szCs w:val="24"/>
          <w:lang w:eastAsia="ru-RU"/>
        </w:rPr>
        <w:t>обеспечения достижения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устойчивости </w:t>
      </w:r>
      <w:r w:rsidR="000B3BF8" w:rsidRPr="007260A5">
        <w:rPr>
          <w:rFonts w:eastAsiaTheme="minorHAnsi" w:cs="Times New Roman"/>
          <w:bCs w:val="0"/>
          <w:kern w:val="0"/>
          <w:szCs w:val="24"/>
          <w:lang w:eastAsia="ru-RU"/>
        </w:rPr>
        <w:t>развития</w:t>
      </w:r>
      <w:r w:rsidR="000B3BF8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через постоянный учет мнений и интересов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сторон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>.</w:t>
      </w:r>
    </w:p>
    <w:p w14:paraId="0DB10D19" w14:textId="612C1F74" w:rsidR="00CF5AF3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CF5AF3" w:rsidRPr="00A95C2C">
        <w:rPr>
          <w:rFonts w:eastAsiaTheme="minorHAnsi" w:cs="Times New Roman"/>
          <w:bCs w:val="0"/>
          <w:kern w:val="0"/>
          <w:szCs w:val="24"/>
          <w:lang w:eastAsia="ru-RU"/>
        </w:rPr>
        <w:t>.6. Политика является публичным документо</w:t>
      </w:r>
      <w:r w:rsidR="00CF5AF3">
        <w:rPr>
          <w:rFonts w:eastAsiaTheme="minorHAnsi" w:cs="Times New Roman"/>
          <w:bCs w:val="0"/>
          <w:kern w:val="0"/>
          <w:szCs w:val="24"/>
          <w:lang w:eastAsia="ru-RU"/>
        </w:rPr>
        <w:t>м</w:t>
      </w:r>
      <w:r w:rsidR="00CF5AF3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и сформирована на основе принципов, изложенных в следующих документах:</w:t>
      </w:r>
    </w:p>
    <w:p w14:paraId="5C5021E4" w14:textId="77777777" w:rsidR="00CF5AF3" w:rsidRPr="00A95C2C" w:rsidRDefault="00CF5AF3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ab/>
        <w:t>-  Устав Евразийского сотрудничества по аккредитации</w:t>
      </w:r>
      <w:r>
        <w:rPr>
          <w:rFonts w:eastAsiaTheme="minorHAnsi" w:cs="Times New Roman"/>
          <w:bCs w:val="0"/>
          <w:kern w:val="0"/>
          <w:szCs w:val="24"/>
          <w:lang w:eastAsia="ru-RU"/>
        </w:rPr>
        <w:t>;</w:t>
      </w:r>
    </w:p>
    <w:p w14:paraId="09310F4F" w14:textId="77777777" w:rsidR="00CF5AF3" w:rsidRPr="00A95C2C" w:rsidRDefault="00CF5AF3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ab/>
        <w:t>-</w:t>
      </w:r>
      <w:r w:rsidRPr="00A95C2C">
        <w:rPr>
          <w:rFonts w:cs="Times New Roman"/>
          <w:szCs w:val="24"/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IAF/ILAC A1:03/2020 Многосторонние договоренности IAF/ILAC о взаимном признании (договоренности): требования и процедуры для оценки региональной группы</w:t>
      </w:r>
      <w:r>
        <w:rPr>
          <w:rFonts w:eastAsiaTheme="minorHAnsi" w:cs="Times New Roman"/>
          <w:bCs w:val="0"/>
          <w:kern w:val="0"/>
          <w:szCs w:val="24"/>
          <w:lang w:eastAsia="ru-RU"/>
        </w:rPr>
        <w:t>;</w:t>
      </w:r>
    </w:p>
    <w:p w14:paraId="3A24F742" w14:textId="77777777" w:rsidR="00CF5AF3" w:rsidRPr="00A95C2C" w:rsidRDefault="00CF5AF3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ab/>
        <w:t>- ILAC-P12:04/2009 Гармонизация работы ILAC с регионами.</w:t>
      </w:r>
    </w:p>
    <w:p w14:paraId="4EDE05FD" w14:textId="57E04F00" w:rsidR="00DC58AE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4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>.</w:t>
      </w:r>
      <w:r w:rsidR="00C24705">
        <w:rPr>
          <w:rFonts w:eastAsiaTheme="minorHAnsi" w:cs="Times New Roman"/>
          <w:bCs w:val="0"/>
          <w:kern w:val="0"/>
          <w:szCs w:val="24"/>
          <w:lang w:eastAsia="ru-RU"/>
        </w:rPr>
        <w:t>7</w:t>
      </w:r>
      <w:r w:rsidR="00852D30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Основная цель взаимодействия </w:t>
      </w:r>
      <w:r w:rsidR="008F2554" w:rsidRPr="00A95C2C">
        <w:rPr>
          <w:rFonts w:eastAsiaTheme="minorHAnsi" w:cs="Times New Roman"/>
          <w:bCs w:val="0"/>
          <w:kern w:val="0"/>
          <w:szCs w:val="24"/>
          <w:lang w:eastAsia="ru-RU"/>
        </w:rPr>
        <w:t>ЕААС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заинтересованными сторонами</w:t>
      </w:r>
      <w:r w:rsidR="004E5C65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состоит в согласованном выборе </w:t>
      </w:r>
      <w:r w:rsidR="00DC58AE" w:rsidRPr="00A95C2C">
        <w:rPr>
          <w:rFonts w:eastAsiaTheme="minorHAnsi" w:cs="Times New Roman"/>
          <w:bCs w:val="0"/>
          <w:kern w:val="0"/>
          <w:szCs w:val="24"/>
          <w:lang w:eastAsia="ru-RU"/>
        </w:rPr>
        <w:t>направлений стратегического развития и путей совершенствования деятельности и практик, основанных на следующих принципах:</w:t>
      </w:r>
    </w:p>
    <w:p w14:paraId="2DB78F5E" w14:textId="49CE0B37" w:rsidR="00DC58AE" w:rsidRPr="00A95C2C" w:rsidRDefault="003C2654" w:rsidP="00762245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95C2C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инимизации дублирования работ, путем максимальной согласованности </w:t>
      </w:r>
      <w:r w:rsidR="00A47419" w:rsidRPr="00A95C2C">
        <w:rPr>
          <w:rFonts w:ascii="Times New Roman" w:hAnsi="Times New Roman" w:cs="Times New Roman"/>
          <w:sz w:val="24"/>
          <w:szCs w:val="24"/>
          <w:lang w:val="en-US" w:eastAsia="ru-RU"/>
        </w:rPr>
        <w:t>c</w:t>
      </w:r>
      <w:r w:rsidR="00A47419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>документ</w:t>
      </w:r>
      <w:r w:rsidR="00C316F2" w:rsidRPr="00A95C2C">
        <w:rPr>
          <w:rFonts w:ascii="Times New Roman" w:hAnsi="Times New Roman" w:cs="Times New Roman"/>
          <w:sz w:val="24"/>
          <w:szCs w:val="24"/>
          <w:lang w:val="uz-Cyrl-UZ" w:eastAsia="ru-RU"/>
        </w:rPr>
        <w:t>ами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ILAC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/IAF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A042156" w14:textId="59D1C033" w:rsidR="00DC58AE" w:rsidRPr="00A95C2C" w:rsidRDefault="003C2654" w:rsidP="00762245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95C2C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армонизации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 в области 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>оценки соответствия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59E6A52" w14:textId="1FCF9556" w:rsidR="00DC58AE" w:rsidRPr="00A95C2C" w:rsidRDefault="003C2654" w:rsidP="00762245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95C2C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ризнания </w:t>
      </w:r>
      <w:r w:rsidRPr="00A95C2C">
        <w:rPr>
          <w:rFonts w:ascii="Times New Roman" w:hAnsi="Times New Roman" w:cs="Times New Roman"/>
          <w:sz w:val="24"/>
          <w:szCs w:val="24"/>
          <w:lang w:val="uz-Cyrl-UZ" w:eastAsia="ru-RU"/>
        </w:rPr>
        <w:t>компетентности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членов </w:t>
      </w:r>
      <w:r w:rsidR="00241DD7" w:rsidRPr="00A95C2C">
        <w:rPr>
          <w:rFonts w:ascii="Times New Roman" w:hAnsi="Times New Roman" w:cs="Times New Roman"/>
          <w:sz w:val="24"/>
          <w:szCs w:val="24"/>
          <w:lang w:eastAsia="ru-RU"/>
        </w:rPr>
        <w:t>ЕААС</w:t>
      </w:r>
      <w:r w:rsidR="00DC58AE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по оценке соответствия через глобальные многосторонние соглашения о взаимном признании</w:t>
      </w:r>
      <w:r w:rsidRPr="00A95C2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5C65" w:rsidRPr="00A95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20BF197" w14:textId="5799968D" w:rsidR="00852D30" w:rsidRPr="00A95C2C" w:rsidRDefault="004E5C65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32" w:author="Ahmedov Zayniddin Nuritdinovich" w:date="2022-08-31T15:57:00Z">
            <w:rPr>
              <w:rFonts w:eastAsiaTheme="minorHAnsi" w:cs="Times New Roman"/>
              <w:bCs w:val="0"/>
              <w:strike/>
              <w:kern w:val="0"/>
              <w:szCs w:val="24"/>
              <w:lang w:eastAsia="ru-RU"/>
            </w:rPr>
          </w:rPrChange>
        </w:rPr>
        <w:t>Результатом этой работы должно стать</w:t>
      </w:r>
      <w:r w:rsidRPr="00697FA9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33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34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>д</w:t>
      </w:r>
      <w:ins w:id="35" w:author="Зюляль Кабенова" w:date="2022-07-28T17:01:00Z">
        <w:r w:rsidR="006D1F20">
          <w:rPr>
            <w:rFonts w:eastAsiaTheme="minorHAnsi" w:cs="Times New Roman"/>
            <w:bCs w:val="0"/>
            <w:kern w:val="0"/>
            <w:szCs w:val="24"/>
            <w:lang w:eastAsia="ru-RU"/>
          </w:rPr>
          <w:t>Д</w:t>
        </w:r>
      </w:ins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остижение </w:t>
      </w:r>
      <w:r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36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>такого</w:t>
      </w:r>
      <w:r w:rsidRPr="00697FA9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37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уровня устойчивого развития</w:t>
      </w:r>
      <w:r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38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>, от которого выигрывают все</w:t>
      </w:r>
      <w:r w:rsidRPr="00697FA9">
        <w:rPr>
          <w:rFonts w:eastAsiaTheme="minorHAnsi" w:cs="Times New Roman"/>
          <w:bCs w:val="0"/>
          <w:color w:val="FF0000"/>
          <w:kern w:val="0"/>
          <w:szCs w:val="24"/>
          <w:lang w:eastAsia="ru-RU"/>
          <w:rPrChange w:id="39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 xml:space="preserve">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</w:t>
      </w:r>
      <w:r w:rsidR="00845930" w:rsidRPr="006D1F20">
        <w:rPr>
          <w:rFonts w:eastAsiaTheme="minorHAnsi" w:cs="Times New Roman"/>
          <w:bCs w:val="0"/>
          <w:strike/>
          <w:kern w:val="0"/>
          <w:szCs w:val="24"/>
          <w:lang w:eastAsia="ru-RU"/>
          <w:rPrChange w:id="40" w:author="Зюляль Кабенова" w:date="2022-07-28T17:01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>е</w:t>
      </w:r>
      <w:ins w:id="41" w:author="Зюляль Кабенова" w:date="2022-07-28T17:01:00Z">
        <w:del w:id="42" w:author="Zueva Elena Ivanovna" w:date="2022-08-31T12:52:00Z">
          <w:r w:rsidR="006D1F20" w:rsidDel="003A5255">
            <w:rPr>
              <w:rFonts w:eastAsiaTheme="minorHAnsi" w:cs="Times New Roman"/>
              <w:bCs w:val="0"/>
              <w:kern w:val="0"/>
              <w:szCs w:val="24"/>
              <w:lang w:eastAsia="ru-RU"/>
            </w:rPr>
            <w:delText>х</w:delText>
          </w:r>
        </w:del>
      </w:ins>
      <w:r w:rsidR="00845930" w:rsidRPr="006D1F20">
        <w:rPr>
          <w:rFonts w:eastAsiaTheme="minorHAnsi" w:cs="Times New Roman"/>
          <w:bCs w:val="0"/>
          <w:kern w:val="0"/>
          <w:szCs w:val="24"/>
          <w:lang w:eastAsia="ru-RU"/>
        </w:rPr>
        <w:t xml:space="preserve">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сторон</w:t>
      </w:r>
      <w:r w:rsidR="00845930" w:rsidRPr="00697FA9">
        <w:rPr>
          <w:rFonts w:eastAsiaTheme="minorHAnsi" w:cs="Times New Roman"/>
          <w:bCs w:val="0"/>
          <w:strike/>
          <w:color w:val="FF0000"/>
          <w:kern w:val="0"/>
          <w:szCs w:val="24"/>
          <w:lang w:eastAsia="ru-RU"/>
          <w:rPrChange w:id="43" w:author="Ahmedov Zayniddin Nuritdinovich" w:date="2022-08-31T15:57:00Z">
            <w:rPr>
              <w:rFonts w:eastAsiaTheme="minorHAnsi" w:cs="Times New Roman"/>
              <w:bCs w:val="0"/>
              <w:kern w:val="0"/>
              <w:szCs w:val="24"/>
              <w:lang w:eastAsia="ru-RU"/>
            </w:rPr>
          </w:rPrChange>
        </w:rPr>
        <w:t>ы</w:t>
      </w: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>.</w:t>
      </w:r>
    </w:p>
    <w:p w14:paraId="71432FA8" w14:textId="63423179" w:rsidR="004E5C65" w:rsidRPr="00A95C2C" w:rsidRDefault="00874536" w:rsidP="00762245">
      <w:pPr>
        <w:pStyle w:val="a5"/>
        <w:spacing w:after="120"/>
        <w:ind w:left="0" w:firstLine="567"/>
        <w:contextualSpacing w:val="0"/>
        <w:jc w:val="both"/>
        <w:outlineLvl w:val="2"/>
        <w:rPr>
          <w:rFonts w:eastAsiaTheme="minorHAnsi"/>
        </w:rPr>
      </w:pPr>
      <w:r>
        <w:rPr>
          <w:rFonts w:eastAsiaTheme="minorHAnsi"/>
        </w:rPr>
        <w:t>4</w:t>
      </w:r>
      <w:r w:rsidR="00A95C2C">
        <w:rPr>
          <w:rFonts w:eastAsiaTheme="minorHAnsi"/>
        </w:rPr>
        <w:t>.</w:t>
      </w:r>
      <w:r w:rsidR="00C24705">
        <w:rPr>
          <w:rFonts w:eastAsiaTheme="minorHAnsi"/>
        </w:rPr>
        <w:t>8</w:t>
      </w:r>
      <w:r w:rsidR="00A95C2C">
        <w:rPr>
          <w:rFonts w:eastAsiaTheme="minorHAnsi"/>
        </w:rPr>
        <w:t xml:space="preserve"> </w:t>
      </w:r>
      <w:r w:rsidR="0067019D" w:rsidRPr="00A95C2C">
        <w:rPr>
          <w:rFonts w:eastAsiaTheme="minorHAnsi"/>
        </w:rPr>
        <w:t>В</w:t>
      </w:r>
      <w:r w:rsidR="004E5C65" w:rsidRPr="00A95C2C">
        <w:rPr>
          <w:rFonts w:eastAsiaTheme="minorHAnsi"/>
        </w:rPr>
        <w:t xml:space="preserve"> процессе взаимодействия с </w:t>
      </w:r>
      <w:r w:rsidR="00845930">
        <w:rPr>
          <w:rFonts w:eastAsiaTheme="minorHAnsi"/>
        </w:rPr>
        <w:t>заинтересованными сторонами</w:t>
      </w:r>
      <w:r w:rsidR="004E5C65" w:rsidRPr="00A95C2C">
        <w:rPr>
          <w:rFonts w:eastAsiaTheme="minorHAnsi"/>
        </w:rPr>
        <w:t xml:space="preserve"> </w:t>
      </w:r>
      <w:r w:rsidR="0067019D" w:rsidRPr="00A95C2C">
        <w:rPr>
          <w:rFonts w:eastAsiaTheme="minorHAnsi"/>
        </w:rPr>
        <w:t xml:space="preserve">ЕААС </w:t>
      </w:r>
      <w:r w:rsidR="004E5C65" w:rsidRPr="00A95C2C">
        <w:rPr>
          <w:rFonts w:eastAsiaTheme="minorHAnsi"/>
        </w:rPr>
        <w:t xml:space="preserve">придерживается принципа открытости, предоставляя широкую и достоверную информацию о своей деятельности и используя различные формы и методы информирования и получения обратной связи, а также наиболее эффективные средства коммуникаций. </w:t>
      </w:r>
    </w:p>
    <w:p w14:paraId="02AE4D00" w14:textId="77777777" w:rsidR="00C24705" w:rsidRDefault="00C24705" w:rsidP="00762245">
      <w:pPr>
        <w:spacing w:after="12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446D70C" w14:textId="2AE73378" w:rsidR="004E5C65" w:rsidRPr="00C36F11" w:rsidRDefault="00874536" w:rsidP="00762245">
      <w:pPr>
        <w:spacing w:after="12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3D3FC2"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40F6" w:rsidRPr="00C36F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Обязательства EAAC при взаимодействии с заинтересованными сторонами</w:t>
      </w:r>
    </w:p>
    <w:p w14:paraId="695A69B3" w14:textId="1ECE46B5" w:rsidR="00F240F6" w:rsidRPr="00A95C2C" w:rsidRDefault="00F240F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Понимая ответственность перед партнерами, EAAC берет на себя следующие обязательства: </w:t>
      </w:r>
    </w:p>
    <w:p w14:paraId="2CD749D8" w14:textId="1C98B26D" w:rsidR="00F240F6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>.1. Своевременно предоставлять достоверную и точную информацию о деятельности EAAC</w:t>
      </w:r>
      <w:r w:rsidR="001C52BB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</w:t>
      </w:r>
      <w:r w:rsidR="001C52BB" w:rsidRPr="00A95C2C">
        <w:rPr>
          <w:rFonts w:eastAsiaTheme="minorHAnsi" w:cs="Times New Roman"/>
          <w:bCs w:val="0"/>
          <w:kern w:val="0"/>
          <w:szCs w:val="24"/>
          <w:lang w:val="uz-Cyrl-UZ" w:eastAsia="ru-RU"/>
        </w:rPr>
        <w:t xml:space="preserve">в том числе </w:t>
      </w:r>
      <w:r w:rsidR="001C52BB" w:rsidRPr="00A95C2C">
        <w:rPr>
          <w:rFonts w:eastAsiaTheme="minorHAnsi" w:cs="Times New Roman"/>
          <w:bCs w:val="0"/>
          <w:kern w:val="0"/>
          <w:szCs w:val="24"/>
          <w:lang w:eastAsia="ru-RU"/>
        </w:rPr>
        <w:t>об аккредитованных органах оценки соответствия стран член</w:t>
      </w:r>
      <w:r w:rsidR="00FE1341" w:rsidRPr="00A95C2C">
        <w:rPr>
          <w:rFonts w:eastAsiaTheme="minorHAnsi" w:cs="Times New Roman"/>
          <w:bCs w:val="0"/>
          <w:kern w:val="0"/>
          <w:szCs w:val="24"/>
          <w:lang w:eastAsia="ru-RU"/>
        </w:rPr>
        <w:t>ов</w:t>
      </w:r>
      <w:r w:rsidR="001C52BB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ЕААС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через удобные для </w:t>
      </w:r>
      <w:r w:rsid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заинтересованных сторон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каналы коммуникаций. </w:t>
      </w:r>
    </w:p>
    <w:p w14:paraId="7F74D05B" w14:textId="46221951" w:rsidR="007769A4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.2. Неукоснительно придерживаться </w:t>
      </w:r>
      <w:r w:rsidR="00FE1341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требований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международных стандартов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в части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>прозрачности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 информации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в том числе посредством подготовки и раскрытия финансовой и операционной отчетности и отчетности в области устойчивого развития. </w:t>
      </w:r>
    </w:p>
    <w:p w14:paraId="3F3B672A" w14:textId="0E71DB2E" w:rsidR="007769A4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.3. Постоянно совершенствовать понимание потребностей и ожиданий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 xml:space="preserve">признанных </w:t>
      </w:r>
      <w:r w:rsidR="00A95C2C">
        <w:rPr>
          <w:rFonts w:eastAsiaTheme="minorHAnsi" w:cs="Times New Roman"/>
          <w:bCs w:val="0"/>
          <w:kern w:val="0"/>
          <w:szCs w:val="24"/>
          <w:lang w:eastAsia="ru-RU"/>
        </w:rPr>
        <w:t>заинтересованных сторон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, используя эффективную двустороннюю связь. </w:t>
      </w:r>
    </w:p>
    <w:p w14:paraId="22238167" w14:textId="231E61E6" w:rsidR="007769A4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.4. Поддерживать долгосрочные конструктивные отношения с </w:t>
      </w:r>
      <w:r w:rsidR="00845930">
        <w:rPr>
          <w:rFonts w:eastAsiaTheme="minorHAnsi" w:cs="Times New Roman"/>
          <w:bCs w:val="0"/>
          <w:kern w:val="0"/>
          <w:szCs w:val="24"/>
          <w:lang w:eastAsia="ru-RU"/>
        </w:rPr>
        <w:t>признанными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заинтересованными сторонами для определения возможностей взаимовыгодного сотрудничества. </w:t>
      </w:r>
    </w:p>
    <w:p w14:paraId="0A78F3E8" w14:textId="5DC91DE1" w:rsidR="008106E7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Cs w:val="0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>.5. Гарантировать, что интересы и мнения партнеров всегда будут доводиться до</w:t>
      </w:r>
      <w:r w:rsidR="006B48DE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всех членов </w:t>
      </w:r>
      <w:r w:rsidR="008106E7" w:rsidRPr="00A95C2C">
        <w:rPr>
          <w:rFonts w:eastAsiaTheme="minorHAnsi" w:cs="Times New Roman"/>
          <w:bCs w:val="0"/>
          <w:kern w:val="0"/>
          <w:szCs w:val="24"/>
          <w:lang w:eastAsia="ru-RU"/>
        </w:rPr>
        <w:t>ЕААС, для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принятия дальнейших</w:t>
      </w:r>
      <w:r w:rsidR="008106E7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 согласованных </w:t>
      </w:r>
      <w:r w:rsidR="00F240F6" w:rsidRPr="00A95C2C">
        <w:rPr>
          <w:rFonts w:eastAsiaTheme="minorHAnsi" w:cs="Times New Roman"/>
          <w:bCs w:val="0"/>
          <w:kern w:val="0"/>
          <w:szCs w:val="24"/>
          <w:lang w:eastAsia="ru-RU"/>
        </w:rPr>
        <w:t xml:space="preserve">решений. </w:t>
      </w:r>
    </w:p>
    <w:p w14:paraId="2A1BA8C0" w14:textId="5FD37FC1" w:rsidR="008106E7" w:rsidRPr="00A95C2C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kern w:val="0"/>
          <w:szCs w:val="24"/>
          <w:lang w:eastAsia="ru-RU"/>
        </w:rPr>
      </w:pPr>
      <w:r>
        <w:rPr>
          <w:rFonts w:eastAsiaTheme="minorHAnsi" w:cs="Times New Roman"/>
          <w:bCs w:val="0"/>
          <w:kern w:val="0"/>
          <w:szCs w:val="24"/>
          <w:lang w:eastAsia="ru-RU"/>
        </w:rPr>
        <w:t>5</w:t>
      </w:r>
      <w:r w:rsidR="00F240F6" w:rsidRPr="00A95C2C">
        <w:rPr>
          <w:rFonts w:eastAsiaTheme="minorHAnsi" w:cs="Times New Roman"/>
          <w:kern w:val="0"/>
          <w:szCs w:val="24"/>
          <w:lang w:eastAsia="ru-RU"/>
        </w:rPr>
        <w:t>.6. Постоянно анализировать эффективность взаимодействия</w:t>
      </w:r>
      <w:r w:rsidR="008106E7" w:rsidRPr="00A95C2C">
        <w:rPr>
          <w:rFonts w:eastAsiaTheme="minorHAnsi" w:cs="Times New Roman"/>
          <w:kern w:val="0"/>
          <w:szCs w:val="24"/>
          <w:lang w:eastAsia="ru-RU"/>
        </w:rPr>
        <w:t xml:space="preserve">. </w:t>
      </w:r>
    </w:p>
    <w:p w14:paraId="0D136B10" w14:textId="37B79E6D" w:rsidR="005D6C0E" w:rsidRPr="00A95C2C" w:rsidRDefault="005D6C0E" w:rsidP="00762245">
      <w:pPr>
        <w:pStyle w:val="text"/>
        <w:spacing w:after="120"/>
        <w:ind w:firstLine="567"/>
        <w:jc w:val="both"/>
        <w:rPr>
          <w:rFonts w:eastAsiaTheme="minorHAnsi" w:cs="Times New Roman"/>
          <w:szCs w:val="24"/>
          <w:lang w:eastAsia="ru-RU"/>
        </w:rPr>
      </w:pPr>
    </w:p>
    <w:p w14:paraId="1A458987" w14:textId="5DAEC084" w:rsidR="00241DD7" w:rsidRPr="00C36F11" w:rsidRDefault="00874536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bCs w:val="0"/>
          <w:sz w:val="28"/>
          <w:szCs w:val="28"/>
          <w:lang w:eastAsia="ru-RU"/>
        </w:rPr>
      </w:pPr>
      <w:r w:rsidRPr="007260A5">
        <w:rPr>
          <w:rFonts w:eastAsiaTheme="minorHAnsi" w:cs="Times New Roman"/>
          <w:b/>
          <w:bCs w:val="0"/>
          <w:sz w:val="28"/>
          <w:szCs w:val="28"/>
          <w:lang w:eastAsia="ru-RU"/>
        </w:rPr>
        <w:t>6</w:t>
      </w:r>
      <w:r w:rsidR="00845930" w:rsidRPr="007260A5">
        <w:rPr>
          <w:rFonts w:eastAsiaTheme="minorHAnsi" w:cs="Times New Roman"/>
          <w:b/>
          <w:bCs w:val="0"/>
          <w:sz w:val="28"/>
          <w:szCs w:val="28"/>
          <w:lang w:eastAsia="ru-RU"/>
        </w:rPr>
        <w:t xml:space="preserve"> </w:t>
      </w:r>
      <w:r w:rsidR="000B3BF8" w:rsidRPr="007260A5">
        <w:rPr>
          <w:rFonts w:eastAsiaTheme="minorHAnsi" w:cs="Times New Roman"/>
          <w:b/>
          <w:bCs w:val="0"/>
          <w:sz w:val="28"/>
          <w:szCs w:val="28"/>
          <w:lang w:eastAsia="ru-RU"/>
        </w:rPr>
        <w:t>Структура в</w:t>
      </w:r>
      <w:r w:rsidR="00845930" w:rsidRPr="007260A5">
        <w:rPr>
          <w:rFonts w:eastAsiaTheme="minorHAnsi" w:cs="Times New Roman"/>
          <w:b/>
          <w:bCs w:val="0"/>
          <w:sz w:val="28"/>
          <w:szCs w:val="28"/>
          <w:lang w:eastAsia="ru-RU"/>
        </w:rPr>
        <w:t>заимодействи</w:t>
      </w:r>
      <w:r w:rsidR="000B3BF8" w:rsidRPr="007260A5">
        <w:rPr>
          <w:rFonts w:eastAsiaTheme="minorHAnsi" w:cs="Times New Roman"/>
          <w:b/>
          <w:bCs w:val="0"/>
          <w:sz w:val="28"/>
          <w:szCs w:val="28"/>
          <w:lang w:val="uz-Cyrl-UZ" w:eastAsia="ru-RU"/>
        </w:rPr>
        <w:t>я</w:t>
      </w:r>
      <w:r w:rsidR="00845930" w:rsidRPr="007260A5">
        <w:rPr>
          <w:rFonts w:eastAsiaTheme="minorHAnsi" w:cs="Times New Roman"/>
          <w:b/>
          <w:bCs w:val="0"/>
          <w:sz w:val="28"/>
          <w:szCs w:val="28"/>
          <w:lang w:eastAsia="ru-RU"/>
        </w:rPr>
        <w:t xml:space="preserve"> </w:t>
      </w:r>
      <w:r w:rsidR="00845930" w:rsidRPr="00C36F11">
        <w:rPr>
          <w:rFonts w:eastAsiaTheme="minorHAnsi" w:cs="Times New Roman"/>
          <w:b/>
          <w:bCs w:val="0"/>
          <w:sz w:val="28"/>
          <w:szCs w:val="28"/>
          <w:lang w:eastAsia="ru-RU"/>
        </w:rPr>
        <w:t xml:space="preserve">EAAC </w:t>
      </w:r>
      <w:r w:rsidR="00A95C2C" w:rsidRPr="00C36F11">
        <w:rPr>
          <w:rFonts w:eastAsiaTheme="minorHAnsi" w:cs="Times New Roman"/>
          <w:b/>
          <w:bCs w:val="0"/>
          <w:sz w:val="28"/>
          <w:szCs w:val="28"/>
          <w:lang w:eastAsia="ru-RU"/>
        </w:rPr>
        <w:t>с заинтересованными сторонами</w:t>
      </w:r>
    </w:p>
    <w:p w14:paraId="0A8D1A78" w14:textId="3328B4C9" w:rsidR="001453F6" w:rsidRDefault="001453F6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bCs w:val="0"/>
          <w:szCs w:val="24"/>
          <w:lang w:eastAsia="ru-RU"/>
        </w:rPr>
      </w:pPr>
      <w:r>
        <w:rPr>
          <w:rFonts w:eastAsiaTheme="minorHAnsi" w:cs="Times New Roman"/>
          <w:b/>
          <w:bCs w:val="0"/>
          <w:szCs w:val="24"/>
          <w:lang w:val="uz-Cyrl-UZ" w:eastAsia="ru-RU"/>
        </w:rPr>
        <w:t xml:space="preserve">6.1 </w:t>
      </w:r>
      <w:r w:rsidRPr="001453F6">
        <w:rPr>
          <w:rFonts w:eastAsiaTheme="minorHAnsi" w:cs="Times New Roman"/>
          <w:b/>
          <w:bCs w:val="0"/>
          <w:szCs w:val="24"/>
          <w:lang w:eastAsia="ru-RU"/>
        </w:rPr>
        <w:t xml:space="preserve">Взаимодействие </w:t>
      </w:r>
      <w:r w:rsidR="000B3BF8">
        <w:rPr>
          <w:rFonts w:eastAsiaTheme="minorHAnsi" w:cs="Times New Roman"/>
          <w:b/>
          <w:bCs w:val="0"/>
          <w:szCs w:val="24"/>
          <w:lang w:eastAsia="ru-RU"/>
        </w:rPr>
        <w:t xml:space="preserve">с </w:t>
      </w:r>
      <w:r w:rsidRPr="001453F6">
        <w:rPr>
          <w:rFonts w:eastAsiaTheme="minorHAnsi" w:cs="Times New Roman"/>
          <w:b/>
          <w:bCs w:val="0"/>
          <w:szCs w:val="24"/>
          <w:lang w:eastAsia="ru-RU"/>
        </w:rPr>
        <w:t>международными организациями по аккредитации</w:t>
      </w:r>
    </w:p>
    <w:p w14:paraId="34C46D6B" w14:textId="1ED69049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6.1.1 </w:t>
      </w:r>
      <w:r w:rsidRPr="009533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 w:rsidRPr="00953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информирует международные организации по аккредитации, а также заинтересованные стороны через своих представителей,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любых изменениях в своей деятельности, которые могут </w:t>
      </w:r>
      <w:r w:rsidRPr="00953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международное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значение, а также приглашает</w:t>
      </w:r>
      <w:r w:rsidRPr="00953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участию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оценке своей деятельности представителей их комитетов и групп.</w:t>
      </w:r>
    </w:p>
    <w:p w14:paraId="6EA67903" w14:textId="3DE10833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6.1.2 </w:t>
      </w:r>
      <w:r w:rsidRPr="00953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EAAC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внедрении любых изменений в документы и требования информирует </w:t>
      </w:r>
      <w:r w:rsidRPr="00697FA9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44" w:author="Ahmedov Zayniddin Nuritdinovich" w:date="2022-08-31T15:58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соответствующий Комитет или группу</w:t>
      </w:r>
      <w:r w:rsidRPr="00697FA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  <w:rPrChange w:id="45" w:author="Ahmedov Zayniddin Nuritdinovich" w:date="2022-08-31T15:58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 xml:space="preserve"> </w:t>
      </w:r>
      <w:r w:rsidR="00C37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Секретариат</w:t>
      </w:r>
      <w:ins w:id="46" w:author="Zueva Elena Ivanovna" w:date="2022-08-31T12:52:00Z">
        <w:r w:rsidR="003A52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,</w:t>
        </w:r>
      </w:ins>
      <w:r w:rsidR="00C37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3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</w:t>
      </w:r>
      <w:ins w:id="47" w:author="Zueva Elena Ivanovna" w:date="2022-08-31T12:52:00Z">
        <w:r w:rsidR="003A52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е</w:t>
        </w:r>
      </w:ins>
      <w:del w:id="48" w:author="Zueva Elena Ivanovna" w:date="2022-08-31T12:52:00Z">
        <w:r w:rsidDel="003A52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delText>х</w:delText>
        </w:r>
      </w:del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</w:t>
      </w:r>
      <w:ins w:id="49" w:author="Zueva Elena Ivanovna" w:date="2022-08-31T12:52:00Z">
        <w:r w:rsidR="003A52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</w:t>
        </w:r>
      </w:ins>
      <w:del w:id="50" w:author="Zueva Elena Ivanovna" w:date="2022-08-31T12:52:00Z">
        <w:r w:rsidDel="003A52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delText>й</w:delText>
        </w:r>
      </w:del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аккредитации о ходе работ и полученных результатах.</w:t>
      </w:r>
    </w:p>
    <w:p w14:paraId="037D4B73" w14:textId="584D5F65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Критериями для взаимодействия с международными организациями по внесению изменений или внедрению новых требований в своей деятельности могут быть следующими:</w:t>
      </w:r>
    </w:p>
    <w:p w14:paraId="78C428DB" w14:textId="0F60FEAD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97FA9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51" w:author="Ahmedov Zayniddin Nuritdinovich" w:date="2022-08-31T15:58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важное международное значение в части подписанных договоренностей</w:t>
      </w:r>
      <w:r w:rsidR="00C37F66" w:rsidRPr="00697FA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  <w:rPrChange w:id="52" w:author="Ahmedov Zayniddin Nuritdinovich" w:date="2022-08-31T15:58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 xml:space="preserve"> </w:t>
      </w:r>
      <w:r w:rsidR="00C37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подписанные международные договоренности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8604E99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признание результатов аккредитации в рамках подписанных соглашений, а также соглашений с заинтересованными сторонами;</w:t>
      </w:r>
    </w:p>
    <w:p w14:paraId="41B412EE" w14:textId="71840116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697FA9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53" w:author="Ahmedov Zayniddin Nuritdinovich" w:date="2022-08-31T15:58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прямые указания</w:t>
      </w:r>
      <w:r w:rsidR="00C37F66" w:rsidRPr="00697FA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  <w:rPrChange w:id="54" w:author="Ahmedov Zayniddin Nuritdinovich" w:date="2022-08-31T15:58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 xml:space="preserve"> </w:t>
      </w:r>
      <w:r w:rsidR="00C37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резолюции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Генеральной ассамблеи международных организаций по аккредитации.</w:t>
      </w:r>
    </w:p>
    <w:p w14:paraId="34471C03" w14:textId="4788F49E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Представители </w:t>
      </w:r>
      <w:r w:rsidRPr="00990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EAAC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участвуют в работе Исполнительных комитетов и рабочих групп международных организаций по аккредитации.</w:t>
      </w:r>
    </w:p>
    <w:p w14:paraId="270A79FB" w14:textId="75D74998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6.1.5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изменения и новые требования в области региональной аккредитации </w:t>
      </w:r>
      <w:r w:rsidRPr="00990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EAAC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результаты аккредитации согласовываются и принимаются в соответствии с процедурами международных организаций по аккредитации, с которыми она взаимодействует.</w:t>
      </w:r>
    </w:p>
    <w:p w14:paraId="57F65252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C10036" w14:textId="33D05356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6.2 </w:t>
      </w:r>
      <w:r w:rsidRPr="00912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Взаимодействие EAAC с другими региональными организациями</w:t>
      </w:r>
    </w:p>
    <w:p w14:paraId="4A31EB16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 другими региональными организациями по аккредитации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путем подписания рамочных соглашений по следующим основным направлениям:</w:t>
      </w:r>
    </w:p>
    <w:p w14:paraId="7814922A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8385A08" w14:textId="55B6E03A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взаимодействие 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r w:rsidRPr="00006398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55" w:author="Ahmedov Zayniddin Nuritdinovich" w:date="2022-08-31T15:58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стандартизации, метрологии и оценки соответствия</w:t>
      </w:r>
      <w:r w:rsidR="00F508D4" w:rsidRPr="0000639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  <w:rPrChange w:id="56" w:author="Ahmedov Zayniddin Nuritdinovich" w:date="2022-08-31T15:58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 xml:space="preserve"> </w:t>
      </w:r>
      <w:r w:rsidR="00F50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аккредитации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E2B9A7" w14:textId="77777777" w:rsidR="001453F6" w:rsidRPr="009120B7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912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качестве наблюдателей на совместных мероприятиях.</w:t>
      </w:r>
    </w:p>
    <w:p w14:paraId="78F8FFD9" w14:textId="77777777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7C3347" w14:textId="5A19CF40" w:rsidR="001453F6" w:rsidRPr="00215EA7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6.3 </w:t>
      </w:r>
      <w:r w:rsidRPr="00215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Взаимодействие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EAAC</w:t>
      </w:r>
      <w:r w:rsidRPr="00BB42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15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t>признанн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ми </w:t>
      </w:r>
      <w:r w:rsidRPr="00215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заинтересованными сторонами</w:t>
      </w:r>
    </w:p>
    <w:p w14:paraId="4EC7DF9E" w14:textId="2FEA803A" w:rsidR="001453F6" w:rsidRPr="00691D7C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6.3.1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Организации или органы, которые заинтересованы в </w:t>
      </w:r>
      <w:r w:rsidRPr="00EC2129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57" w:author="Ahmedov Zayniddin Nuritdinovich" w:date="2022-08-31T16:00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формальном</w:t>
      </w:r>
      <w:r w:rsidR="00F508D4" w:rsidRPr="00EC212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  <w:rPrChange w:id="58" w:author="Ahmedov Zayniddin Nuritdinovich" w:date="2022-08-31T16:0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 xml:space="preserve"> </w:t>
      </w:r>
      <w:r w:rsidR="00F508D4" w:rsidRPr="00EC212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  <w:rPrChange w:id="59" w:author="Ahmedov Zayniddin Nuritdinovich" w:date="2022-08-31T16:0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>официальном</w:t>
      </w:r>
      <w:r w:rsidRPr="00EC212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  <w:rPrChange w:id="60" w:author="Ahmedov Zayniddin Nuritdinovich" w:date="2022-08-31T16:0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rPrChange>
        </w:rPr>
        <w:t xml:space="preserve">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участии в </w:t>
      </w:r>
      <w:r w:rsidR="000B3BF8" w:rsidRPr="00726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7260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EAAC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не соответствуют критериям для членства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может обратиться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424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чтобы стать </w:t>
      </w:r>
      <w:r w:rsidRPr="00691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«Признанной заинтересованной стороной»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DA8C69" w14:textId="65836828" w:rsidR="001453F6" w:rsidRPr="00853322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6.3.2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з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аинтересованные стороны приглашаются к участию в заседаниях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 w:rsidRPr="00853322">
        <w:t xml:space="preserve"> </w:t>
      </w:r>
      <w:r w:rsidRPr="00853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наблюдател</w:t>
      </w:r>
      <w:r w:rsidRPr="00006398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61" w:author="Ahmedov Zayniddin Nuritdinovich" w:date="2022-08-31T15:58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я</w:t>
      </w:r>
      <w:r w:rsidR="00F50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правило</w:t>
      </w:r>
      <w:r w:rsidR="00CF6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представителем </w:t>
      </w:r>
      <w:r w:rsidRPr="00006398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  <w:rPrChange w:id="62" w:author="Ahmedov Zayniddin Nuritdinovich" w:date="2022-08-31T15:58:00Z">
            <w:rPr>
              <w:rFonts w:ascii="Times New Roman" w:eastAsia="Times New Roman" w:hAnsi="Times New Roman" w:cs="Times New Roman"/>
              <w:strike/>
              <w:color w:val="000000"/>
              <w:sz w:val="24"/>
              <w:szCs w:val="24"/>
              <w:lang w:eastAsia="ru-RU"/>
            </w:rPr>
          </w:rPrChange>
        </w:rPr>
        <w:t>в</w:t>
      </w:r>
      <w:r w:rsidR="00C05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Генеральной Ассамблее.</w:t>
      </w:r>
    </w:p>
    <w:p w14:paraId="2F497415" w14:textId="6ACBB6EA" w:rsidR="001453F6" w:rsidRPr="00BB423A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6.3.3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Признанные заинтересованные стороны также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могут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работе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постоянных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комитетов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рабочих групп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этом</w:t>
      </w:r>
      <w:r w:rsidR="000B3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FF71E99" w14:textId="02777E5D" w:rsidR="001453F6" w:rsidRPr="00691D7C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Признанные заинтересованные стороны не должны иметь большинства в комитетах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EAAC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>а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ссоциации;</w:t>
      </w:r>
    </w:p>
    <w:p w14:paraId="365DACAC" w14:textId="77777777" w:rsidR="001453F6" w:rsidRPr="00691D7C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лжен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обеспечен баланс интересов (интересы заинтересованных сторон не должны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дублироваться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42B61B33" w14:textId="3547369A" w:rsidR="001453F6" w:rsidRDefault="001453F6" w:rsidP="00762245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Количество членов в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группе долж</w:t>
      </w:r>
      <w:r w:rsidR="00CF6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в пределах, соответствующих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  <w:t xml:space="preserve"> 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</w:t>
      </w:r>
      <w:r w:rsidR="00CF6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результативност</w:t>
      </w:r>
      <w:r w:rsidR="00CF6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технической работы за счет адаптации участия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61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ризнанных заинтересованных сторон достаточному количеству представителей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других членов</w:t>
      </w:r>
      <w:r w:rsidRPr="00691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2F42584" w14:textId="77777777" w:rsidR="001453F6" w:rsidRPr="00A95C2C" w:rsidRDefault="001453F6" w:rsidP="00762245">
      <w:pPr>
        <w:pStyle w:val="text"/>
        <w:spacing w:after="120"/>
        <w:ind w:firstLine="567"/>
        <w:jc w:val="both"/>
        <w:rPr>
          <w:rFonts w:eastAsiaTheme="minorHAnsi" w:cs="Times New Roman"/>
          <w:b/>
          <w:bCs w:val="0"/>
          <w:szCs w:val="24"/>
          <w:lang w:eastAsia="ru-RU"/>
        </w:rPr>
      </w:pPr>
    </w:p>
    <w:p w14:paraId="0A784549" w14:textId="77777777" w:rsidR="00A95C2C" w:rsidRDefault="008106E7" w:rsidP="00762245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95C2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</w:t>
      </w:r>
    </w:p>
    <w:p w14:paraId="74041BAB" w14:textId="77777777" w:rsidR="00A95C2C" w:rsidRDefault="00A95C2C" w:rsidP="00762245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3F178E4" w14:textId="77777777" w:rsidR="009965D0" w:rsidRPr="00A95C2C" w:rsidRDefault="009965D0" w:rsidP="0076224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9965D0" w:rsidRPr="00A95C2C" w:rsidSect="00ED4EEF">
      <w:headerReference w:type="default" r:id="rId8"/>
      <w:footerReference w:type="default" r:id="rId9"/>
      <w:pgSz w:w="11906" w:h="16838"/>
      <w:pgMar w:top="1134" w:right="850" w:bottom="1134" w:left="1701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BCF3E" w14:textId="77777777" w:rsidR="00DA58BA" w:rsidRDefault="00DA58BA" w:rsidP="00C70B20">
      <w:pPr>
        <w:spacing w:after="0" w:line="240" w:lineRule="auto"/>
      </w:pPr>
      <w:r>
        <w:separator/>
      </w:r>
    </w:p>
  </w:endnote>
  <w:endnote w:type="continuationSeparator" w:id="0">
    <w:p w14:paraId="3BA8245D" w14:textId="77777777" w:rsidR="00DA58BA" w:rsidRDefault="00DA58BA" w:rsidP="00C7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4E91A" w14:textId="77777777" w:rsidR="00C10CF5" w:rsidRPr="00C10CF5" w:rsidRDefault="00C10CF5" w:rsidP="00C10CF5">
    <w:pPr>
      <w:spacing w:after="0" w:line="360" w:lineRule="auto"/>
      <w:jc w:val="center"/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</w:pPr>
    <w:r w:rsidRPr="00C10CF5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ru-RU"/>
      </w:rPr>
      <w:t>__________________________________________________________</w:t>
    </w:r>
  </w:p>
  <w:p w14:paraId="190F77C5" w14:textId="77777777" w:rsidR="00C10CF5" w:rsidRPr="00C10CF5" w:rsidRDefault="00C10CF5" w:rsidP="00C10CF5">
    <w:pPr>
      <w:pStyle w:val="afa"/>
      <w:jc w:val="center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C10CF5">
      <w:rPr>
        <w:rFonts w:ascii="Times New Roman" w:hAnsi="Times New Roman" w:cs="Times New Roman"/>
        <w:i/>
        <w:iCs/>
        <w:color w:val="000000"/>
        <w:sz w:val="20"/>
        <w:szCs w:val="20"/>
      </w:rPr>
      <w:t>Контролируемый экземпляр размещен на сайте Евразийского сотрудничества по аккредитации/</w:t>
    </w:r>
  </w:p>
  <w:p w14:paraId="017274A5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  <w:r w:rsidRPr="00C10CF5">
      <w:rPr>
        <w:rFonts w:ascii="Times New Roman" w:hAnsi="Times New Roman" w:cs="Times New Roman"/>
        <w:b/>
        <w:bCs/>
        <w:i/>
        <w:iCs/>
        <w:color w:val="000000"/>
        <w:sz w:val="20"/>
        <w:szCs w:val="20"/>
      </w:rPr>
      <w:t>Сохраненный или распечатанный документ не является контролируемым экземпляром</w:t>
    </w:r>
  </w:p>
  <w:p w14:paraId="1EF19AA3" w14:textId="77777777" w:rsidR="00C10CF5" w:rsidRPr="00C10CF5" w:rsidRDefault="00C10CF5" w:rsidP="00C10CF5">
    <w:pPr>
      <w:pStyle w:val="afa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ru-RU"/>
      </w:rPr>
    </w:pPr>
  </w:p>
  <w:p w14:paraId="370141F8" w14:textId="77777777" w:rsidR="00C10CF5" w:rsidRDefault="00C10CF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FAAF5" w14:textId="77777777" w:rsidR="00DA58BA" w:rsidRDefault="00DA58BA" w:rsidP="00C70B20">
      <w:pPr>
        <w:spacing w:after="0" w:line="240" w:lineRule="auto"/>
      </w:pPr>
      <w:r>
        <w:separator/>
      </w:r>
    </w:p>
  </w:footnote>
  <w:footnote w:type="continuationSeparator" w:id="0">
    <w:p w14:paraId="4371554D" w14:textId="77777777" w:rsidR="00DA58BA" w:rsidRDefault="00DA58BA" w:rsidP="00C7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580"/>
      <w:gridCol w:w="5400"/>
      <w:gridCol w:w="981"/>
    </w:tblGrid>
    <w:tr w:rsidR="000703DC" w:rsidRPr="00F37714" w14:paraId="7191D605" w14:textId="77777777" w:rsidTr="00023A0E">
      <w:trPr>
        <w:trHeight w:val="694"/>
      </w:trPr>
      <w:tc>
        <w:tcPr>
          <w:tcW w:w="1532" w:type="pct"/>
          <w:vMerge w:val="restart"/>
          <w:vAlign w:val="center"/>
        </w:tcPr>
        <w:p w14:paraId="19464FB7" w14:textId="5F44C971" w:rsidR="000703DC" w:rsidRPr="00E10401" w:rsidRDefault="00C10CF5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 w:rsidRPr="00C10CF5">
            <w:rPr>
              <w:b w:val="0"/>
              <w:noProof/>
              <w:sz w:val="20"/>
              <w:lang w:eastAsia="ru-RU"/>
            </w:rPr>
            <w:drawing>
              <wp:inline distT="0" distB="0" distL="0" distR="0" wp14:anchorId="6E1AA4BB" wp14:editId="0947E54A">
                <wp:extent cx="2136585" cy="897386"/>
                <wp:effectExtent l="0" t="0" r="0" b="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3931" cy="917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3" w:type="pct"/>
          <w:vAlign w:val="center"/>
        </w:tcPr>
        <w:p w14:paraId="396CDCB3" w14:textId="797BDC21" w:rsidR="000703DC" w:rsidRPr="009D7BC9" w:rsidRDefault="000703DC" w:rsidP="000703DC">
          <w:pPr>
            <w:spacing w:line="240" w:lineRule="auto"/>
            <w:ind w:left="172"/>
            <w:jc w:val="center"/>
            <w:rPr>
              <w:rFonts w:ascii="Times New Roman" w:hAnsi="Times New Roman" w:cs="Times New Roman"/>
              <w:b/>
              <w:noProof/>
              <w:szCs w:val="24"/>
              <w:lang w:eastAsia="ru-RU"/>
            </w:rPr>
          </w:pPr>
          <w:r w:rsidRPr="009D7BC9">
            <w:rPr>
              <w:rFonts w:ascii="Times New Roman" w:hAnsi="Times New Roman" w:cs="Times New Roman"/>
              <w:b/>
              <w:szCs w:val="24"/>
            </w:rPr>
            <w:t xml:space="preserve">Политика </w:t>
          </w:r>
          <w:bookmarkStart w:id="63" w:name="_Hlk82009388"/>
          <w:r w:rsidR="003C2654" w:rsidRPr="009D7BC9">
            <w:rPr>
              <w:rFonts w:ascii="Times New Roman" w:hAnsi="Times New Roman" w:cs="Times New Roman"/>
              <w:b/>
              <w:szCs w:val="24"/>
            </w:rPr>
            <w:t>Евразийского сотрудничества по аккредитации (</w:t>
          </w:r>
          <w:r w:rsidR="003C2654" w:rsidRPr="009D7BC9">
            <w:rPr>
              <w:rFonts w:ascii="Times New Roman" w:hAnsi="Times New Roman" w:cs="Times New Roman"/>
              <w:b/>
              <w:szCs w:val="24"/>
              <w:lang w:val="en-US"/>
            </w:rPr>
            <w:t>EAAC</w:t>
          </w:r>
          <w:r w:rsidR="003C2654" w:rsidRPr="009D7BC9">
            <w:rPr>
              <w:rFonts w:ascii="Times New Roman" w:hAnsi="Times New Roman" w:cs="Times New Roman"/>
              <w:b/>
              <w:szCs w:val="24"/>
            </w:rPr>
            <w:t>)</w:t>
          </w:r>
          <w:bookmarkEnd w:id="63"/>
          <w:r w:rsidR="003C2654" w:rsidRPr="009D7BC9">
            <w:rPr>
              <w:rFonts w:ascii="Times New Roman" w:hAnsi="Times New Roman" w:cs="Times New Roman"/>
              <w:b/>
              <w:szCs w:val="24"/>
            </w:rPr>
            <w:t xml:space="preserve"> </w:t>
          </w:r>
          <w:r w:rsidRPr="009D7BC9">
            <w:rPr>
              <w:rFonts w:ascii="Times New Roman" w:hAnsi="Times New Roman" w:cs="Times New Roman"/>
              <w:b/>
              <w:szCs w:val="24"/>
            </w:rPr>
            <w:t>по взаимодействию</w:t>
          </w:r>
          <w:r w:rsidR="00194B57" w:rsidRPr="009D7BC9">
            <w:rPr>
              <w:rFonts w:ascii="Times New Roman" w:hAnsi="Times New Roman" w:cs="Times New Roman"/>
              <w:b/>
              <w:szCs w:val="24"/>
            </w:rPr>
            <w:t xml:space="preserve"> с заинтересованными сторонами</w:t>
          </w:r>
          <w:r w:rsidRPr="009D7BC9">
            <w:rPr>
              <w:rFonts w:ascii="Times New Roman" w:hAnsi="Times New Roman" w:cs="Times New Roman"/>
              <w:b/>
              <w:szCs w:val="24"/>
            </w:rPr>
            <w:t xml:space="preserve"> </w:t>
          </w:r>
        </w:p>
      </w:tc>
      <w:tc>
        <w:tcPr>
          <w:tcW w:w="625" w:type="pct"/>
          <w:vMerge w:val="restart"/>
          <w:vAlign w:val="center"/>
        </w:tcPr>
        <w:p w14:paraId="205B81DE" w14:textId="45DDEBDB" w:rsidR="000703DC" w:rsidRPr="00ED4EEF" w:rsidRDefault="000703DC" w:rsidP="000703DC">
          <w:pPr>
            <w:pStyle w:val="af5"/>
            <w:jc w:val="center"/>
            <w:rPr>
              <w:b/>
              <w:sz w:val="18"/>
              <w:szCs w:val="18"/>
              <w:lang w:val="en-US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B945E6">
            <w:rPr>
              <w:b/>
              <w:noProof/>
              <w:sz w:val="18"/>
              <w:szCs w:val="18"/>
            </w:rPr>
            <w:t>2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="00762245">
            <w:rPr>
              <w:b/>
              <w:sz w:val="18"/>
              <w:szCs w:val="18"/>
            </w:rPr>
            <w:t>6</w:t>
          </w:r>
        </w:p>
      </w:tc>
    </w:tr>
    <w:tr w:rsidR="000703DC" w:rsidRPr="00F37714" w14:paraId="653A311C" w14:textId="77777777" w:rsidTr="00023A0E">
      <w:trPr>
        <w:trHeight w:val="563"/>
      </w:trPr>
      <w:tc>
        <w:tcPr>
          <w:tcW w:w="1532" w:type="pct"/>
          <w:vMerge/>
          <w:vAlign w:val="center"/>
        </w:tcPr>
        <w:p w14:paraId="02CC7CC0" w14:textId="77777777" w:rsidR="000703DC" w:rsidRPr="00E10401" w:rsidRDefault="000703DC" w:rsidP="000703DC">
          <w:pPr>
            <w:pStyle w:val="1"/>
            <w:shd w:val="clear" w:color="auto" w:fill="FFFFFF"/>
            <w:spacing w:before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9DA79D5" w14:textId="77777777" w:rsidR="000703DC" w:rsidRPr="009D7BC9" w:rsidRDefault="000703DC" w:rsidP="000703DC">
          <w:pPr>
            <w:jc w:val="center"/>
            <w:rPr>
              <w:rFonts w:ascii="Times New Roman" w:hAnsi="Times New Roman" w:cs="Times New Roman"/>
              <w:b/>
              <w:color w:val="000000"/>
            </w:rPr>
          </w:pPr>
          <w:r w:rsidRPr="009D7BC9">
            <w:rPr>
              <w:rFonts w:ascii="Times New Roman" w:hAnsi="Times New Roman" w:cs="Times New Roman"/>
              <w:b/>
              <w:i/>
              <w:color w:val="000000"/>
            </w:rPr>
            <w:t>(№ документа)</w:t>
          </w:r>
        </w:p>
      </w:tc>
      <w:tc>
        <w:tcPr>
          <w:tcW w:w="625" w:type="pct"/>
          <w:vMerge/>
          <w:vAlign w:val="center"/>
        </w:tcPr>
        <w:p w14:paraId="4D80E767" w14:textId="77777777" w:rsidR="000703DC" w:rsidRPr="00C1008C" w:rsidRDefault="000703DC" w:rsidP="000703DC">
          <w:pPr>
            <w:pStyle w:val="af5"/>
            <w:jc w:val="center"/>
            <w:rPr>
              <w:b/>
              <w:sz w:val="18"/>
              <w:szCs w:val="18"/>
            </w:rPr>
          </w:pPr>
        </w:p>
      </w:tc>
    </w:tr>
  </w:tbl>
  <w:p w14:paraId="5C033731" w14:textId="77777777" w:rsidR="000703DC" w:rsidRDefault="000703DC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2FD"/>
    <w:multiLevelType w:val="multilevel"/>
    <w:tmpl w:val="8E6EA79C"/>
    <w:lvl w:ilvl="0">
      <w:start w:val="1"/>
      <w:numFmt w:val="bullet"/>
      <w:lvlText w:val=""/>
      <w:lvlJc w:val="left"/>
      <w:pPr>
        <w:ind w:left="592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5331747"/>
    <w:multiLevelType w:val="hybridMultilevel"/>
    <w:tmpl w:val="8944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6310"/>
    <w:multiLevelType w:val="multilevel"/>
    <w:tmpl w:val="2D5A2B60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9AE0B51"/>
    <w:multiLevelType w:val="multilevel"/>
    <w:tmpl w:val="8E6EA79C"/>
    <w:lvl w:ilvl="0">
      <w:start w:val="1"/>
      <w:numFmt w:val="bullet"/>
      <w:lvlText w:val=""/>
      <w:lvlJc w:val="left"/>
      <w:pPr>
        <w:ind w:left="592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5BC0FF1"/>
    <w:multiLevelType w:val="hybridMultilevel"/>
    <w:tmpl w:val="95A41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6370C"/>
    <w:multiLevelType w:val="multilevel"/>
    <w:tmpl w:val="0E9248CA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0F0E92"/>
    <w:multiLevelType w:val="hybridMultilevel"/>
    <w:tmpl w:val="4478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70FBC"/>
    <w:multiLevelType w:val="hybridMultilevel"/>
    <w:tmpl w:val="94D43680"/>
    <w:lvl w:ilvl="0" w:tplc="51E2D90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48B83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68A2C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82A21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9E8C9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6C90E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C03E3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6B2EE1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1CBB0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B3D42FD"/>
    <w:multiLevelType w:val="hybridMultilevel"/>
    <w:tmpl w:val="67964EBE"/>
    <w:lvl w:ilvl="0" w:tplc="51E2AAF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01ED19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148BB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1CA82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247F9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48B21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BA0BC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5102C3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BCF2C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437476C9"/>
    <w:multiLevelType w:val="hybridMultilevel"/>
    <w:tmpl w:val="83A02C8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E6B33BC"/>
    <w:multiLevelType w:val="multilevel"/>
    <w:tmpl w:val="EF7E72A0"/>
    <w:lvl w:ilvl="0">
      <w:start w:val="1"/>
      <w:numFmt w:val="decimal"/>
      <w:lvlText w:val="%1."/>
      <w:lvlJc w:val="left"/>
      <w:pPr>
        <w:ind w:left="710" w:hanging="710"/>
      </w:pPr>
    </w:lvl>
    <w:lvl w:ilvl="1">
      <w:start w:val="1"/>
      <w:numFmt w:val="decimal"/>
      <w:lvlText w:val="%1.%2."/>
      <w:lvlJc w:val="left"/>
      <w:pPr>
        <w:ind w:left="710" w:hanging="71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529F647A"/>
    <w:multiLevelType w:val="hybridMultilevel"/>
    <w:tmpl w:val="CBCCC7F2"/>
    <w:lvl w:ilvl="0" w:tplc="04190003">
      <w:start w:val="1"/>
      <w:numFmt w:val="bullet"/>
      <w:lvlText w:val="o"/>
      <w:lvlJc w:val="left"/>
      <w:pPr>
        <w:ind w:left="9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2" w15:restartNumberingAfterBreak="0">
    <w:nsid w:val="548B2443"/>
    <w:multiLevelType w:val="multilevel"/>
    <w:tmpl w:val="8C981DF2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5CDD48DD"/>
    <w:multiLevelType w:val="hybridMultilevel"/>
    <w:tmpl w:val="51963CFE"/>
    <w:lvl w:ilvl="0" w:tplc="DB1E890E">
      <w:start w:val="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2E52E6F"/>
    <w:multiLevelType w:val="multilevel"/>
    <w:tmpl w:val="6238626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5" w15:restartNumberingAfterBreak="0">
    <w:nsid w:val="69872E97"/>
    <w:multiLevelType w:val="hybridMultilevel"/>
    <w:tmpl w:val="9072F88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915C59"/>
    <w:multiLevelType w:val="multilevel"/>
    <w:tmpl w:val="032AC4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7" w15:restartNumberingAfterBreak="0">
    <w:nsid w:val="72B718BE"/>
    <w:multiLevelType w:val="hybridMultilevel"/>
    <w:tmpl w:val="ACACE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46F4B"/>
    <w:multiLevelType w:val="hybridMultilevel"/>
    <w:tmpl w:val="BF1E7962"/>
    <w:lvl w:ilvl="0" w:tplc="4F280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4"/>
  </w:num>
  <w:num w:numId="5">
    <w:abstractNumId w:val="1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</w:num>
  <w:num w:numId="9">
    <w:abstractNumId w:val="14"/>
  </w:num>
  <w:num w:numId="10">
    <w:abstractNumId w:val="1"/>
  </w:num>
  <w:num w:numId="11">
    <w:abstractNumId w:val="14"/>
  </w:num>
  <w:num w:numId="12">
    <w:abstractNumId w:val="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2"/>
  </w:num>
  <w:num w:numId="22">
    <w:abstractNumId w:val="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3"/>
  </w:num>
  <w:num w:numId="36">
    <w:abstractNumId w:val="0"/>
  </w:num>
  <w:num w:numId="37">
    <w:abstractNumId w:val="11"/>
  </w:num>
  <w:num w:numId="38">
    <w:abstractNumId w:val="14"/>
  </w:num>
  <w:num w:numId="39">
    <w:abstractNumId w:val="14"/>
  </w:num>
  <w:num w:numId="40">
    <w:abstractNumId w:val="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13"/>
  </w:num>
  <w:num w:numId="44">
    <w:abstractNumId w:val="8"/>
  </w:num>
  <w:num w:numId="45">
    <w:abstractNumId w:val="7"/>
  </w:num>
  <w:num w:numId="46">
    <w:abstractNumId w:val="16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юляль Кабенова">
    <w15:presenceInfo w15:providerId="AD" w15:userId="S-1-5-21-1153327787-1213700510-3346257697-6611"/>
  </w15:person>
  <w15:person w15:author="Ahmedov Zayniddin Nuritdinovich">
    <w15:presenceInfo w15:providerId="AD" w15:userId="S-1-5-21-322826219-4171815743-1806119102-1141"/>
  </w15:person>
  <w15:person w15:author="Zueva Elena Ivanovna">
    <w15:presenceInfo w15:providerId="AD" w15:userId="S-1-5-21-322826219-4171815743-1806119102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0B"/>
    <w:rsid w:val="00001EC7"/>
    <w:rsid w:val="0000355B"/>
    <w:rsid w:val="0000396F"/>
    <w:rsid w:val="0000409F"/>
    <w:rsid w:val="00006398"/>
    <w:rsid w:val="00006D99"/>
    <w:rsid w:val="000101B6"/>
    <w:rsid w:val="00012DBF"/>
    <w:rsid w:val="0001340D"/>
    <w:rsid w:val="00014469"/>
    <w:rsid w:val="00015D87"/>
    <w:rsid w:val="00022E37"/>
    <w:rsid w:val="00022EF4"/>
    <w:rsid w:val="000237D4"/>
    <w:rsid w:val="00025F77"/>
    <w:rsid w:val="00026CB2"/>
    <w:rsid w:val="00031B7D"/>
    <w:rsid w:val="00034350"/>
    <w:rsid w:val="00037380"/>
    <w:rsid w:val="00037E00"/>
    <w:rsid w:val="000407A7"/>
    <w:rsid w:val="000410E8"/>
    <w:rsid w:val="000452B1"/>
    <w:rsid w:val="00045542"/>
    <w:rsid w:val="00045631"/>
    <w:rsid w:val="00053701"/>
    <w:rsid w:val="00055FFE"/>
    <w:rsid w:val="00057D8D"/>
    <w:rsid w:val="00060B6E"/>
    <w:rsid w:val="00060D1C"/>
    <w:rsid w:val="00062969"/>
    <w:rsid w:val="000703DC"/>
    <w:rsid w:val="00073B8D"/>
    <w:rsid w:val="00074B3E"/>
    <w:rsid w:val="00076218"/>
    <w:rsid w:val="000774AC"/>
    <w:rsid w:val="00081082"/>
    <w:rsid w:val="00085235"/>
    <w:rsid w:val="000868DB"/>
    <w:rsid w:val="000922FE"/>
    <w:rsid w:val="00092D27"/>
    <w:rsid w:val="000932B0"/>
    <w:rsid w:val="00095045"/>
    <w:rsid w:val="000A1F8F"/>
    <w:rsid w:val="000A26D6"/>
    <w:rsid w:val="000A42DA"/>
    <w:rsid w:val="000A7586"/>
    <w:rsid w:val="000B2228"/>
    <w:rsid w:val="000B2492"/>
    <w:rsid w:val="000B3BF8"/>
    <w:rsid w:val="000B539A"/>
    <w:rsid w:val="000B5720"/>
    <w:rsid w:val="000C3B5F"/>
    <w:rsid w:val="000C4B84"/>
    <w:rsid w:val="000C5CC3"/>
    <w:rsid w:val="000D02A1"/>
    <w:rsid w:val="000D046F"/>
    <w:rsid w:val="000D3B04"/>
    <w:rsid w:val="000E1502"/>
    <w:rsid w:val="000E57A4"/>
    <w:rsid w:val="000E6CB0"/>
    <w:rsid w:val="000E6D1D"/>
    <w:rsid w:val="000E79A3"/>
    <w:rsid w:val="000F1402"/>
    <w:rsid w:val="000F3A9F"/>
    <w:rsid w:val="000F5B9A"/>
    <w:rsid w:val="00103AC4"/>
    <w:rsid w:val="00104549"/>
    <w:rsid w:val="00105588"/>
    <w:rsid w:val="00106783"/>
    <w:rsid w:val="0011001D"/>
    <w:rsid w:val="00110340"/>
    <w:rsid w:val="0011056C"/>
    <w:rsid w:val="00111589"/>
    <w:rsid w:val="00111912"/>
    <w:rsid w:val="00112E88"/>
    <w:rsid w:val="00114D63"/>
    <w:rsid w:val="00114E67"/>
    <w:rsid w:val="0012237F"/>
    <w:rsid w:val="0012355A"/>
    <w:rsid w:val="001235FD"/>
    <w:rsid w:val="00125511"/>
    <w:rsid w:val="0012724F"/>
    <w:rsid w:val="00130C47"/>
    <w:rsid w:val="00133DA2"/>
    <w:rsid w:val="0013549D"/>
    <w:rsid w:val="0013656D"/>
    <w:rsid w:val="0013781D"/>
    <w:rsid w:val="001409CA"/>
    <w:rsid w:val="0014357A"/>
    <w:rsid w:val="001438DC"/>
    <w:rsid w:val="0014456B"/>
    <w:rsid w:val="001453F6"/>
    <w:rsid w:val="0015016D"/>
    <w:rsid w:val="001516D6"/>
    <w:rsid w:val="0015170E"/>
    <w:rsid w:val="001538D0"/>
    <w:rsid w:val="00153D72"/>
    <w:rsid w:val="00154B77"/>
    <w:rsid w:val="0015599D"/>
    <w:rsid w:val="00156AC0"/>
    <w:rsid w:val="00157665"/>
    <w:rsid w:val="00157C05"/>
    <w:rsid w:val="001637B8"/>
    <w:rsid w:val="00163B63"/>
    <w:rsid w:val="00165596"/>
    <w:rsid w:val="001664E4"/>
    <w:rsid w:val="0016789C"/>
    <w:rsid w:val="00167A85"/>
    <w:rsid w:val="00171F39"/>
    <w:rsid w:val="001754EB"/>
    <w:rsid w:val="00177595"/>
    <w:rsid w:val="001777CD"/>
    <w:rsid w:val="00180691"/>
    <w:rsid w:val="00184F3D"/>
    <w:rsid w:val="00191624"/>
    <w:rsid w:val="00193719"/>
    <w:rsid w:val="00194B57"/>
    <w:rsid w:val="001A010D"/>
    <w:rsid w:val="001A0297"/>
    <w:rsid w:val="001A051F"/>
    <w:rsid w:val="001A3BA0"/>
    <w:rsid w:val="001B1845"/>
    <w:rsid w:val="001B6E92"/>
    <w:rsid w:val="001C0830"/>
    <w:rsid w:val="001C1C88"/>
    <w:rsid w:val="001C210C"/>
    <w:rsid w:val="001C2716"/>
    <w:rsid w:val="001C4614"/>
    <w:rsid w:val="001C52BB"/>
    <w:rsid w:val="001D11A9"/>
    <w:rsid w:val="001D1DFE"/>
    <w:rsid w:val="001D3688"/>
    <w:rsid w:val="001D5FEC"/>
    <w:rsid w:val="001D69C3"/>
    <w:rsid w:val="001E3D36"/>
    <w:rsid w:val="001E4597"/>
    <w:rsid w:val="001E467E"/>
    <w:rsid w:val="001E5AC6"/>
    <w:rsid w:val="001E68D7"/>
    <w:rsid w:val="001F502C"/>
    <w:rsid w:val="001F5812"/>
    <w:rsid w:val="001F6A3C"/>
    <w:rsid w:val="001F74E7"/>
    <w:rsid w:val="00200D0F"/>
    <w:rsid w:val="00205322"/>
    <w:rsid w:val="0021301C"/>
    <w:rsid w:val="002132D1"/>
    <w:rsid w:val="002135F2"/>
    <w:rsid w:val="00213678"/>
    <w:rsid w:val="002146F1"/>
    <w:rsid w:val="00215365"/>
    <w:rsid w:val="00215A32"/>
    <w:rsid w:val="0021766B"/>
    <w:rsid w:val="0022014D"/>
    <w:rsid w:val="00221124"/>
    <w:rsid w:val="0022155A"/>
    <w:rsid w:val="002250BF"/>
    <w:rsid w:val="00231594"/>
    <w:rsid w:val="0023177B"/>
    <w:rsid w:val="0023188A"/>
    <w:rsid w:val="00234FC8"/>
    <w:rsid w:val="002364D4"/>
    <w:rsid w:val="00241DD7"/>
    <w:rsid w:val="00243FB5"/>
    <w:rsid w:val="00244F0F"/>
    <w:rsid w:val="00245DEE"/>
    <w:rsid w:val="00246E95"/>
    <w:rsid w:val="00250589"/>
    <w:rsid w:val="00252A06"/>
    <w:rsid w:val="0026069B"/>
    <w:rsid w:val="002627F6"/>
    <w:rsid w:val="00264B97"/>
    <w:rsid w:val="00264F4D"/>
    <w:rsid w:val="00270A61"/>
    <w:rsid w:val="00270E36"/>
    <w:rsid w:val="00274F5E"/>
    <w:rsid w:val="00275178"/>
    <w:rsid w:val="00275E53"/>
    <w:rsid w:val="0027651A"/>
    <w:rsid w:val="00277094"/>
    <w:rsid w:val="00281B84"/>
    <w:rsid w:val="00283C29"/>
    <w:rsid w:val="00286EBE"/>
    <w:rsid w:val="00287FE0"/>
    <w:rsid w:val="00292432"/>
    <w:rsid w:val="002937EC"/>
    <w:rsid w:val="00294177"/>
    <w:rsid w:val="00294591"/>
    <w:rsid w:val="0029513C"/>
    <w:rsid w:val="002A1286"/>
    <w:rsid w:val="002A4CC8"/>
    <w:rsid w:val="002A7AE8"/>
    <w:rsid w:val="002B1084"/>
    <w:rsid w:val="002B2B50"/>
    <w:rsid w:val="002B3C86"/>
    <w:rsid w:val="002B64B7"/>
    <w:rsid w:val="002B66FD"/>
    <w:rsid w:val="002C040E"/>
    <w:rsid w:val="002C093F"/>
    <w:rsid w:val="002C1AB6"/>
    <w:rsid w:val="002C4CC0"/>
    <w:rsid w:val="002C4DC7"/>
    <w:rsid w:val="002C6739"/>
    <w:rsid w:val="002D12E8"/>
    <w:rsid w:val="002D1DF5"/>
    <w:rsid w:val="002D6167"/>
    <w:rsid w:val="002D75DF"/>
    <w:rsid w:val="002E174E"/>
    <w:rsid w:val="002E2F19"/>
    <w:rsid w:val="002E387A"/>
    <w:rsid w:val="002E44C9"/>
    <w:rsid w:val="002F07A3"/>
    <w:rsid w:val="002F126D"/>
    <w:rsid w:val="002F3012"/>
    <w:rsid w:val="002F35D2"/>
    <w:rsid w:val="002F5504"/>
    <w:rsid w:val="002F66AF"/>
    <w:rsid w:val="00300332"/>
    <w:rsid w:val="0030044F"/>
    <w:rsid w:val="00301E2D"/>
    <w:rsid w:val="0030496C"/>
    <w:rsid w:val="003069CE"/>
    <w:rsid w:val="00311112"/>
    <w:rsid w:val="00311645"/>
    <w:rsid w:val="00313107"/>
    <w:rsid w:val="003160B1"/>
    <w:rsid w:val="00322891"/>
    <w:rsid w:val="00325259"/>
    <w:rsid w:val="003259B0"/>
    <w:rsid w:val="00326730"/>
    <w:rsid w:val="003301A5"/>
    <w:rsid w:val="0033026B"/>
    <w:rsid w:val="003305C9"/>
    <w:rsid w:val="00330A46"/>
    <w:rsid w:val="00336A2B"/>
    <w:rsid w:val="00336FE1"/>
    <w:rsid w:val="00337CFB"/>
    <w:rsid w:val="00343EB8"/>
    <w:rsid w:val="00344554"/>
    <w:rsid w:val="00345764"/>
    <w:rsid w:val="00345766"/>
    <w:rsid w:val="003464AF"/>
    <w:rsid w:val="00351C88"/>
    <w:rsid w:val="00355AF1"/>
    <w:rsid w:val="00357B7E"/>
    <w:rsid w:val="0036023A"/>
    <w:rsid w:val="00360C15"/>
    <w:rsid w:val="00360F80"/>
    <w:rsid w:val="00361208"/>
    <w:rsid w:val="003622F4"/>
    <w:rsid w:val="00362954"/>
    <w:rsid w:val="00364F08"/>
    <w:rsid w:val="00372235"/>
    <w:rsid w:val="0037440F"/>
    <w:rsid w:val="003759E6"/>
    <w:rsid w:val="00375FAD"/>
    <w:rsid w:val="00376FAC"/>
    <w:rsid w:val="00380844"/>
    <w:rsid w:val="003811C1"/>
    <w:rsid w:val="0038186D"/>
    <w:rsid w:val="00383278"/>
    <w:rsid w:val="0038423C"/>
    <w:rsid w:val="00390081"/>
    <w:rsid w:val="00390F69"/>
    <w:rsid w:val="003917A2"/>
    <w:rsid w:val="0039275A"/>
    <w:rsid w:val="003936C7"/>
    <w:rsid w:val="00393DEC"/>
    <w:rsid w:val="00396547"/>
    <w:rsid w:val="00396ABF"/>
    <w:rsid w:val="0039701F"/>
    <w:rsid w:val="00397C68"/>
    <w:rsid w:val="00397E7A"/>
    <w:rsid w:val="003A0B23"/>
    <w:rsid w:val="003A5255"/>
    <w:rsid w:val="003C00D3"/>
    <w:rsid w:val="003C2654"/>
    <w:rsid w:val="003C32CD"/>
    <w:rsid w:val="003C4AA5"/>
    <w:rsid w:val="003C4AD6"/>
    <w:rsid w:val="003C6860"/>
    <w:rsid w:val="003D26EB"/>
    <w:rsid w:val="003D3E2C"/>
    <w:rsid w:val="003D3FC2"/>
    <w:rsid w:val="003D6948"/>
    <w:rsid w:val="003E196E"/>
    <w:rsid w:val="003E46ED"/>
    <w:rsid w:val="003E5E05"/>
    <w:rsid w:val="003F3758"/>
    <w:rsid w:val="003F547D"/>
    <w:rsid w:val="003F7758"/>
    <w:rsid w:val="00402FAC"/>
    <w:rsid w:val="00404DF7"/>
    <w:rsid w:val="00410FAD"/>
    <w:rsid w:val="004143C2"/>
    <w:rsid w:val="0041596C"/>
    <w:rsid w:val="004202D1"/>
    <w:rsid w:val="004219C3"/>
    <w:rsid w:val="00421EFA"/>
    <w:rsid w:val="00421FB1"/>
    <w:rsid w:val="004254EA"/>
    <w:rsid w:val="00425804"/>
    <w:rsid w:val="004271D8"/>
    <w:rsid w:val="00427690"/>
    <w:rsid w:val="00430015"/>
    <w:rsid w:val="00434A35"/>
    <w:rsid w:val="004350E8"/>
    <w:rsid w:val="004361EC"/>
    <w:rsid w:val="00436533"/>
    <w:rsid w:val="00440B96"/>
    <w:rsid w:val="0044156C"/>
    <w:rsid w:val="0044254A"/>
    <w:rsid w:val="00447100"/>
    <w:rsid w:val="00447F4C"/>
    <w:rsid w:val="00451947"/>
    <w:rsid w:val="004550C9"/>
    <w:rsid w:val="00455F9E"/>
    <w:rsid w:val="00457007"/>
    <w:rsid w:val="00460E05"/>
    <w:rsid w:val="0046717C"/>
    <w:rsid w:val="0047241C"/>
    <w:rsid w:val="00480CAE"/>
    <w:rsid w:val="00480E5D"/>
    <w:rsid w:val="004815AF"/>
    <w:rsid w:val="00481619"/>
    <w:rsid w:val="00481D9E"/>
    <w:rsid w:val="0048696F"/>
    <w:rsid w:val="004905E6"/>
    <w:rsid w:val="00490B45"/>
    <w:rsid w:val="004975C7"/>
    <w:rsid w:val="00497848"/>
    <w:rsid w:val="004A02F3"/>
    <w:rsid w:val="004A28E7"/>
    <w:rsid w:val="004A3232"/>
    <w:rsid w:val="004A4972"/>
    <w:rsid w:val="004A5647"/>
    <w:rsid w:val="004A6DA4"/>
    <w:rsid w:val="004A7D01"/>
    <w:rsid w:val="004B1DD8"/>
    <w:rsid w:val="004B2DF2"/>
    <w:rsid w:val="004B581B"/>
    <w:rsid w:val="004C24D3"/>
    <w:rsid w:val="004C4A2B"/>
    <w:rsid w:val="004C4BFA"/>
    <w:rsid w:val="004C68E8"/>
    <w:rsid w:val="004C6C46"/>
    <w:rsid w:val="004C7623"/>
    <w:rsid w:val="004D449F"/>
    <w:rsid w:val="004E069F"/>
    <w:rsid w:val="004E2AA6"/>
    <w:rsid w:val="004E43D2"/>
    <w:rsid w:val="004E5C65"/>
    <w:rsid w:val="004E6B72"/>
    <w:rsid w:val="004E7604"/>
    <w:rsid w:val="004F12E1"/>
    <w:rsid w:val="004F3CE2"/>
    <w:rsid w:val="004F6D79"/>
    <w:rsid w:val="004F7AFC"/>
    <w:rsid w:val="004F7DFE"/>
    <w:rsid w:val="00500A42"/>
    <w:rsid w:val="00506009"/>
    <w:rsid w:val="00507870"/>
    <w:rsid w:val="00507B3A"/>
    <w:rsid w:val="005110AD"/>
    <w:rsid w:val="00512FCD"/>
    <w:rsid w:val="00514480"/>
    <w:rsid w:val="005158EF"/>
    <w:rsid w:val="00520ABC"/>
    <w:rsid w:val="00521B3A"/>
    <w:rsid w:val="00521E1D"/>
    <w:rsid w:val="005236C2"/>
    <w:rsid w:val="00527471"/>
    <w:rsid w:val="00527D24"/>
    <w:rsid w:val="00530D3D"/>
    <w:rsid w:val="00531A82"/>
    <w:rsid w:val="00533DD1"/>
    <w:rsid w:val="00534B75"/>
    <w:rsid w:val="005412AA"/>
    <w:rsid w:val="005456C0"/>
    <w:rsid w:val="00546D15"/>
    <w:rsid w:val="00547945"/>
    <w:rsid w:val="00550233"/>
    <w:rsid w:val="00552559"/>
    <w:rsid w:val="00554466"/>
    <w:rsid w:val="00555866"/>
    <w:rsid w:val="005608CC"/>
    <w:rsid w:val="00561A7E"/>
    <w:rsid w:val="00562BDD"/>
    <w:rsid w:val="0056533A"/>
    <w:rsid w:val="00567927"/>
    <w:rsid w:val="00570551"/>
    <w:rsid w:val="0057137E"/>
    <w:rsid w:val="005763BE"/>
    <w:rsid w:val="00576E63"/>
    <w:rsid w:val="00580B82"/>
    <w:rsid w:val="005815F5"/>
    <w:rsid w:val="00583993"/>
    <w:rsid w:val="0058659F"/>
    <w:rsid w:val="005904D3"/>
    <w:rsid w:val="00591549"/>
    <w:rsid w:val="005945E1"/>
    <w:rsid w:val="005A2EE7"/>
    <w:rsid w:val="005A318A"/>
    <w:rsid w:val="005A680D"/>
    <w:rsid w:val="005A6D2D"/>
    <w:rsid w:val="005A6E65"/>
    <w:rsid w:val="005B0944"/>
    <w:rsid w:val="005B238C"/>
    <w:rsid w:val="005B266D"/>
    <w:rsid w:val="005B3ECF"/>
    <w:rsid w:val="005B5C3E"/>
    <w:rsid w:val="005B6178"/>
    <w:rsid w:val="005B72EB"/>
    <w:rsid w:val="005B75C1"/>
    <w:rsid w:val="005C24FA"/>
    <w:rsid w:val="005C52A4"/>
    <w:rsid w:val="005C7784"/>
    <w:rsid w:val="005D2A84"/>
    <w:rsid w:val="005D5F96"/>
    <w:rsid w:val="005D62BA"/>
    <w:rsid w:val="005D6504"/>
    <w:rsid w:val="005D6C0E"/>
    <w:rsid w:val="005D6F85"/>
    <w:rsid w:val="005E07F5"/>
    <w:rsid w:val="005E0AD9"/>
    <w:rsid w:val="005E27C7"/>
    <w:rsid w:val="005E2C4D"/>
    <w:rsid w:val="005E4E7F"/>
    <w:rsid w:val="005F06A1"/>
    <w:rsid w:val="005F0AE8"/>
    <w:rsid w:val="005F0F0B"/>
    <w:rsid w:val="005F1094"/>
    <w:rsid w:val="005F1238"/>
    <w:rsid w:val="005F47C7"/>
    <w:rsid w:val="005F4D22"/>
    <w:rsid w:val="005F545F"/>
    <w:rsid w:val="005F7379"/>
    <w:rsid w:val="006012B5"/>
    <w:rsid w:val="00601FE3"/>
    <w:rsid w:val="0060399D"/>
    <w:rsid w:val="006055C8"/>
    <w:rsid w:val="00607FD9"/>
    <w:rsid w:val="00614206"/>
    <w:rsid w:val="00617CC4"/>
    <w:rsid w:val="0062304C"/>
    <w:rsid w:val="006269E7"/>
    <w:rsid w:val="00626EBA"/>
    <w:rsid w:val="00627DC1"/>
    <w:rsid w:val="00632302"/>
    <w:rsid w:val="006334B8"/>
    <w:rsid w:val="00633938"/>
    <w:rsid w:val="0063514A"/>
    <w:rsid w:val="00637243"/>
    <w:rsid w:val="006407E9"/>
    <w:rsid w:val="006423C4"/>
    <w:rsid w:val="00646C56"/>
    <w:rsid w:val="00650A21"/>
    <w:rsid w:val="00651CC8"/>
    <w:rsid w:val="00654DC4"/>
    <w:rsid w:val="00655965"/>
    <w:rsid w:val="00655CDD"/>
    <w:rsid w:val="006565FE"/>
    <w:rsid w:val="0065708D"/>
    <w:rsid w:val="0065769E"/>
    <w:rsid w:val="00660B59"/>
    <w:rsid w:val="0067019D"/>
    <w:rsid w:val="0067040D"/>
    <w:rsid w:val="00670C54"/>
    <w:rsid w:val="00674DC7"/>
    <w:rsid w:val="00676065"/>
    <w:rsid w:val="006771CC"/>
    <w:rsid w:val="006771E8"/>
    <w:rsid w:val="00677A8C"/>
    <w:rsid w:val="00681240"/>
    <w:rsid w:val="0068354F"/>
    <w:rsid w:val="00693DE7"/>
    <w:rsid w:val="00694F30"/>
    <w:rsid w:val="00697FA9"/>
    <w:rsid w:val="006A0758"/>
    <w:rsid w:val="006A14CF"/>
    <w:rsid w:val="006A1719"/>
    <w:rsid w:val="006A26D5"/>
    <w:rsid w:val="006A2BF9"/>
    <w:rsid w:val="006A68A5"/>
    <w:rsid w:val="006A7DF9"/>
    <w:rsid w:val="006B17B3"/>
    <w:rsid w:val="006B23AF"/>
    <w:rsid w:val="006B26DA"/>
    <w:rsid w:val="006B48DE"/>
    <w:rsid w:val="006B4DF0"/>
    <w:rsid w:val="006B551A"/>
    <w:rsid w:val="006B7A0E"/>
    <w:rsid w:val="006C092E"/>
    <w:rsid w:val="006C1742"/>
    <w:rsid w:val="006D0CEF"/>
    <w:rsid w:val="006D1F20"/>
    <w:rsid w:val="006E3F42"/>
    <w:rsid w:val="006E4647"/>
    <w:rsid w:val="006E70DF"/>
    <w:rsid w:val="006E73C9"/>
    <w:rsid w:val="006F1D8D"/>
    <w:rsid w:val="006F389F"/>
    <w:rsid w:val="006F4621"/>
    <w:rsid w:val="006F473D"/>
    <w:rsid w:val="006F5708"/>
    <w:rsid w:val="00702072"/>
    <w:rsid w:val="00702977"/>
    <w:rsid w:val="00703394"/>
    <w:rsid w:val="00707EC8"/>
    <w:rsid w:val="00715208"/>
    <w:rsid w:val="00720D00"/>
    <w:rsid w:val="0072155F"/>
    <w:rsid w:val="007222CD"/>
    <w:rsid w:val="00722B14"/>
    <w:rsid w:val="00724594"/>
    <w:rsid w:val="007260A5"/>
    <w:rsid w:val="00726FC0"/>
    <w:rsid w:val="00731EDE"/>
    <w:rsid w:val="00732854"/>
    <w:rsid w:val="00732D9D"/>
    <w:rsid w:val="0073361C"/>
    <w:rsid w:val="00734837"/>
    <w:rsid w:val="00734999"/>
    <w:rsid w:val="007367D4"/>
    <w:rsid w:val="007369A0"/>
    <w:rsid w:val="00737C24"/>
    <w:rsid w:val="00741B7F"/>
    <w:rsid w:val="00750FB7"/>
    <w:rsid w:val="007512DA"/>
    <w:rsid w:val="00757072"/>
    <w:rsid w:val="00761BFD"/>
    <w:rsid w:val="00762245"/>
    <w:rsid w:val="00762849"/>
    <w:rsid w:val="007644FA"/>
    <w:rsid w:val="007663C8"/>
    <w:rsid w:val="007671E4"/>
    <w:rsid w:val="00767A64"/>
    <w:rsid w:val="00772A64"/>
    <w:rsid w:val="00774B8E"/>
    <w:rsid w:val="00775919"/>
    <w:rsid w:val="00776088"/>
    <w:rsid w:val="007769A4"/>
    <w:rsid w:val="007774E8"/>
    <w:rsid w:val="00780950"/>
    <w:rsid w:val="00785561"/>
    <w:rsid w:val="00786A16"/>
    <w:rsid w:val="007914A1"/>
    <w:rsid w:val="00795E1C"/>
    <w:rsid w:val="0079638F"/>
    <w:rsid w:val="007A027D"/>
    <w:rsid w:val="007A25E3"/>
    <w:rsid w:val="007A36CE"/>
    <w:rsid w:val="007A3B0C"/>
    <w:rsid w:val="007A4031"/>
    <w:rsid w:val="007A6468"/>
    <w:rsid w:val="007B0273"/>
    <w:rsid w:val="007B3138"/>
    <w:rsid w:val="007C06E5"/>
    <w:rsid w:val="007C1594"/>
    <w:rsid w:val="007D0407"/>
    <w:rsid w:val="007D2109"/>
    <w:rsid w:val="007D4AEA"/>
    <w:rsid w:val="007D5C07"/>
    <w:rsid w:val="007D6D6E"/>
    <w:rsid w:val="007E07E0"/>
    <w:rsid w:val="007E0D47"/>
    <w:rsid w:val="007E46E2"/>
    <w:rsid w:val="007F11DD"/>
    <w:rsid w:val="007F16C4"/>
    <w:rsid w:val="007F2B90"/>
    <w:rsid w:val="007F2F1D"/>
    <w:rsid w:val="007F4F53"/>
    <w:rsid w:val="007F757D"/>
    <w:rsid w:val="00800D3C"/>
    <w:rsid w:val="00802A3B"/>
    <w:rsid w:val="00805EB9"/>
    <w:rsid w:val="008063FD"/>
    <w:rsid w:val="008106E7"/>
    <w:rsid w:val="0082176B"/>
    <w:rsid w:val="00821FA0"/>
    <w:rsid w:val="00822DE9"/>
    <w:rsid w:val="0082307C"/>
    <w:rsid w:val="008267D0"/>
    <w:rsid w:val="00840666"/>
    <w:rsid w:val="0084307B"/>
    <w:rsid w:val="00845930"/>
    <w:rsid w:val="008470CF"/>
    <w:rsid w:val="00852803"/>
    <w:rsid w:val="00852D30"/>
    <w:rsid w:val="0085332C"/>
    <w:rsid w:val="008553FB"/>
    <w:rsid w:val="008625CE"/>
    <w:rsid w:val="00863BC1"/>
    <w:rsid w:val="00863C9B"/>
    <w:rsid w:val="00870497"/>
    <w:rsid w:val="00873CE4"/>
    <w:rsid w:val="00874536"/>
    <w:rsid w:val="00881C8F"/>
    <w:rsid w:val="00884BE9"/>
    <w:rsid w:val="00887395"/>
    <w:rsid w:val="00890F53"/>
    <w:rsid w:val="00893D29"/>
    <w:rsid w:val="00897A3B"/>
    <w:rsid w:val="008A07D0"/>
    <w:rsid w:val="008A304E"/>
    <w:rsid w:val="008A6864"/>
    <w:rsid w:val="008A7AD8"/>
    <w:rsid w:val="008B10E6"/>
    <w:rsid w:val="008B5351"/>
    <w:rsid w:val="008B6B9A"/>
    <w:rsid w:val="008C0DEE"/>
    <w:rsid w:val="008C1186"/>
    <w:rsid w:val="008C67DC"/>
    <w:rsid w:val="008C7749"/>
    <w:rsid w:val="008D397F"/>
    <w:rsid w:val="008D7104"/>
    <w:rsid w:val="008E0F05"/>
    <w:rsid w:val="008E1C46"/>
    <w:rsid w:val="008E2539"/>
    <w:rsid w:val="008E7B75"/>
    <w:rsid w:val="008F0345"/>
    <w:rsid w:val="008F1707"/>
    <w:rsid w:val="008F2554"/>
    <w:rsid w:val="008F71B3"/>
    <w:rsid w:val="008F7C9F"/>
    <w:rsid w:val="008F7D16"/>
    <w:rsid w:val="00900B0D"/>
    <w:rsid w:val="009010C4"/>
    <w:rsid w:val="00901708"/>
    <w:rsid w:val="0091515E"/>
    <w:rsid w:val="00915F2C"/>
    <w:rsid w:val="0092287A"/>
    <w:rsid w:val="00924987"/>
    <w:rsid w:val="00926239"/>
    <w:rsid w:val="00926A4E"/>
    <w:rsid w:val="00926DD9"/>
    <w:rsid w:val="00930AEC"/>
    <w:rsid w:val="00941CB2"/>
    <w:rsid w:val="00943830"/>
    <w:rsid w:val="00945132"/>
    <w:rsid w:val="00947A2E"/>
    <w:rsid w:val="00956D8D"/>
    <w:rsid w:val="00957E76"/>
    <w:rsid w:val="00961B4A"/>
    <w:rsid w:val="00962213"/>
    <w:rsid w:val="00962626"/>
    <w:rsid w:val="0096785D"/>
    <w:rsid w:val="009716FA"/>
    <w:rsid w:val="00971871"/>
    <w:rsid w:val="00973ED2"/>
    <w:rsid w:val="0097471B"/>
    <w:rsid w:val="00974A16"/>
    <w:rsid w:val="00977A3D"/>
    <w:rsid w:val="00984F38"/>
    <w:rsid w:val="009861BB"/>
    <w:rsid w:val="00986363"/>
    <w:rsid w:val="009910E2"/>
    <w:rsid w:val="00991D04"/>
    <w:rsid w:val="0099369F"/>
    <w:rsid w:val="00993DC7"/>
    <w:rsid w:val="00994619"/>
    <w:rsid w:val="009951BC"/>
    <w:rsid w:val="009965D0"/>
    <w:rsid w:val="009970F3"/>
    <w:rsid w:val="0099787F"/>
    <w:rsid w:val="00997A83"/>
    <w:rsid w:val="009A03D7"/>
    <w:rsid w:val="009A0DBB"/>
    <w:rsid w:val="009A23E1"/>
    <w:rsid w:val="009A4721"/>
    <w:rsid w:val="009A5799"/>
    <w:rsid w:val="009A7B51"/>
    <w:rsid w:val="009B3634"/>
    <w:rsid w:val="009B7121"/>
    <w:rsid w:val="009C11EC"/>
    <w:rsid w:val="009C14C4"/>
    <w:rsid w:val="009C18D5"/>
    <w:rsid w:val="009C5F92"/>
    <w:rsid w:val="009C7D48"/>
    <w:rsid w:val="009D0AFB"/>
    <w:rsid w:val="009D1C44"/>
    <w:rsid w:val="009D3EC6"/>
    <w:rsid w:val="009D620F"/>
    <w:rsid w:val="009D6E2E"/>
    <w:rsid w:val="009D774D"/>
    <w:rsid w:val="009D7BC9"/>
    <w:rsid w:val="009D7CE8"/>
    <w:rsid w:val="009D7D51"/>
    <w:rsid w:val="009E1B8F"/>
    <w:rsid w:val="009E5B1A"/>
    <w:rsid w:val="009E65DC"/>
    <w:rsid w:val="009F5B7B"/>
    <w:rsid w:val="009F71B0"/>
    <w:rsid w:val="009F74B0"/>
    <w:rsid w:val="00A04548"/>
    <w:rsid w:val="00A0602E"/>
    <w:rsid w:val="00A111F8"/>
    <w:rsid w:val="00A12259"/>
    <w:rsid w:val="00A128A7"/>
    <w:rsid w:val="00A165DF"/>
    <w:rsid w:val="00A1725A"/>
    <w:rsid w:val="00A204BA"/>
    <w:rsid w:val="00A24D14"/>
    <w:rsid w:val="00A267BA"/>
    <w:rsid w:val="00A30405"/>
    <w:rsid w:val="00A30938"/>
    <w:rsid w:val="00A326A5"/>
    <w:rsid w:val="00A348F2"/>
    <w:rsid w:val="00A34E8B"/>
    <w:rsid w:val="00A35F4C"/>
    <w:rsid w:val="00A374F8"/>
    <w:rsid w:val="00A40B82"/>
    <w:rsid w:val="00A40E0B"/>
    <w:rsid w:val="00A440EE"/>
    <w:rsid w:val="00A47419"/>
    <w:rsid w:val="00A47FA7"/>
    <w:rsid w:val="00A51861"/>
    <w:rsid w:val="00A5228E"/>
    <w:rsid w:val="00A547BD"/>
    <w:rsid w:val="00A57933"/>
    <w:rsid w:val="00A603A2"/>
    <w:rsid w:val="00A60719"/>
    <w:rsid w:val="00A613C9"/>
    <w:rsid w:val="00A6400B"/>
    <w:rsid w:val="00A6530F"/>
    <w:rsid w:val="00A70C00"/>
    <w:rsid w:val="00A718D9"/>
    <w:rsid w:val="00A72E15"/>
    <w:rsid w:val="00A747C8"/>
    <w:rsid w:val="00A8193A"/>
    <w:rsid w:val="00A83F88"/>
    <w:rsid w:val="00A85594"/>
    <w:rsid w:val="00A85885"/>
    <w:rsid w:val="00A86596"/>
    <w:rsid w:val="00A87725"/>
    <w:rsid w:val="00A92328"/>
    <w:rsid w:val="00A92724"/>
    <w:rsid w:val="00A92A9C"/>
    <w:rsid w:val="00A93B57"/>
    <w:rsid w:val="00A953D1"/>
    <w:rsid w:val="00A95C2C"/>
    <w:rsid w:val="00AA01A6"/>
    <w:rsid w:val="00AA0393"/>
    <w:rsid w:val="00AA13BF"/>
    <w:rsid w:val="00AA2C21"/>
    <w:rsid w:val="00AA6D65"/>
    <w:rsid w:val="00AB2D7D"/>
    <w:rsid w:val="00AB764B"/>
    <w:rsid w:val="00AC28B8"/>
    <w:rsid w:val="00AC67FE"/>
    <w:rsid w:val="00AD26B4"/>
    <w:rsid w:val="00AD43AF"/>
    <w:rsid w:val="00AD545B"/>
    <w:rsid w:val="00AD6BC7"/>
    <w:rsid w:val="00AD753F"/>
    <w:rsid w:val="00AE0679"/>
    <w:rsid w:val="00AE307B"/>
    <w:rsid w:val="00AE3A7C"/>
    <w:rsid w:val="00AF197C"/>
    <w:rsid w:val="00AF24C3"/>
    <w:rsid w:val="00AF3533"/>
    <w:rsid w:val="00B016FE"/>
    <w:rsid w:val="00B02447"/>
    <w:rsid w:val="00B027EA"/>
    <w:rsid w:val="00B053A9"/>
    <w:rsid w:val="00B055F1"/>
    <w:rsid w:val="00B10367"/>
    <w:rsid w:val="00B13C0F"/>
    <w:rsid w:val="00B1658A"/>
    <w:rsid w:val="00B21B5A"/>
    <w:rsid w:val="00B235E8"/>
    <w:rsid w:val="00B248A5"/>
    <w:rsid w:val="00B24DD6"/>
    <w:rsid w:val="00B26CE3"/>
    <w:rsid w:val="00B35575"/>
    <w:rsid w:val="00B370B3"/>
    <w:rsid w:val="00B37BBC"/>
    <w:rsid w:val="00B40B53"/>
    <w:rsid w:val="00B414E1"/>
    <w:rsid w:val="00B433E7"/>
    <w:rsid w:val="00B450F4"/>
    <w:rsid w:val="00B46C20"/>
    <w:rsid w:val="00B47B13"/>
    <w:rsid w:val="00B51341"/>
    <w:rsid w:val="00B5280D"/>
    <w:rsid w:val="00B541DF"/>
    <w:rsid w:val="00B54C40"/>
    <w:rsid w:val="00B5503B"/>
    <w:rsid w:val="00B57319"/>
    <w:rsid w:val="00B57ED0"/>
    <w:rsid w:val="00B60738"/>
    <w:rsid w:val="00B668EA"/>
    <w:rsid w:val="00B70D55"/>
    <w:rsid w:val="00B71BBF"/>
    <w:rsid w:val="00B73D3E"/>
    <w:rsid w:val="00B7603A"/>
    <w:rsid w:val="00B76434"/>
    <w:rsid w:val="00B8376F"/>
    <w:rsid w:val="00B83DEC"/>
    <w:rsid w:val="00B91508"/>
    <w:rsid w:val="00B931B3"/>
    <w:rsid w:val="00B93AF3"/>
    <w:rsid w:val="00B940E8"/>
    <w:rsid w:val="00B945E6"/>
    <w:rsid w:val="00B94AB1"/>
    <w:rsid w:val="00B94F55"/>
    <w:rsid w:val="00B95222"/>
    <w:rsid w:val="00B9530C"/>
    <w:rsid w:val="00BA0124"/>
    <w:rsid w:val="00BA0D72"/>
    <w:rsid w:val="00BA1A05"/>
    <w:rsid w:val="00BA62A6"/>
    <w:rsid w:val="00BA6F72"/>
    <w:rsid w:val="00BB0E0E"/>
    <w:rsid w:val="00BB19D0"/>
    <w:rsid w:val="00BB4AA5"/>
    <w:rsid w:val="00BB5332"/>
    <w:rsid w:val="00BC0202"/>
    <w:rsid w:val="00BC02B4"/>
    <w:rsid w:val="00BC044D"/>
    <w:rsid w:val="00BC189D"/>
    <w:rsid w:val="00BC1CA2"/>
    <w:rsid w:val="00BC458A"/>
    <w:rsid w:val="00BC4C46"/>
    <w:rsid w:val="00BC696C"/>
    <w:rsid w:val="00BC7D9E"/>
    <w:rsid w:val="00BD13DC"/>
    <w:rsid w:val="00BD2B6E"/>
    <w:rsid w:val="00BD473E"/>
    <w:rsid w:val="00BD52AD"/>
    <w:rsid w:val="00BD7D50"/>
    <w:rsid w:val="00BE010B"/>
    <w:rsid w:val="00BE13EF"/>
    <w:rsid w:val="00BE197F"/>
    <w:rsid w:val="00BF2B33"/>
    <w:rsid w:val="00BF4BCE"/>
    <w:rsid w:val="00BF4CFF"/>
    <w:rsid w:val="00BF69CC"/>
    <w:rsid w:val="00BF6CC3"/>
    <w:rsid w:val="00BF7C5C"/>
    <w:rsid w:val="00C05043"/>
    <w:rsid w:val="00C05E81"/>
    <w:rsid w:val="00C103FF"/>
    <w:rsid w:val="00C10CF5"/>
    <w:rsid w:val="00C1595B"/>
    <w:rsid w:val="00C15AE0"/>
    <w:rsid w:val="00C169A6"/>
    <w:rsid w:val="00C231A9"/>
    <w:rsid w:val="00C24705"/>
    <w:rsid w:val="00C25BCB"/>
    <w:rsid w:val="00C2745B"/>
    <w:rsid w:val="00C313FC"/>
    <w:rsid w:val="00C316F2"/>
    <w:rsid w:val="00C31A43"/>
    <w:rsid w:val="00C34EF1"/>
    <w:rsid w:val="00C35857"/>
    <w:rsid w:val="00C35C4F"/>
    <w:rsid w:val="00C362C1"/>
    <w:rsid w:val="00C36F11"/>
    <w:rsid w:val="00C37F66"/>
    <w:rsid w:val="00C42403"/>
    <w:rsid w:val="00C473D2"/>
    <w:rsid w:val="00C54BE2"/>
    <w:rsid w:val="00C62593"/>
    <w:rsid w:val="00C63BD4"/>
    <w:rsid w:val="00C64069"/>
    <w:rsid w:val="00C646F0"/>
    <w:rsid w:val="00C64E16"/>
    <w:rsid w:val="00C66612"/>
    <w:rsid w:val="00C677F2"/>
    <w:rsid w:val="00C70617"/>
    <w:rsid w:val="00C70B20"/>
    <w:rsid w:val="00C72ADA"/>
    <w:rsid w:val="00C7346E"/>
    <w:rsid w:val="00C76EB6"/>
    <w:rsid w:val="00C77142"/>
    <w:rsid w:val="00C842CE"/>
    <w:rsid w:val="00C84805"/>
    <w:rsid w:val="00C85D6F"/>
    <w:rsid w:val="00C8637E"/>
    <w:rsid w:val="00C86B1B"/>
    <w:rsid w:val="00C86B86"/>
    <w:rsid w:val="00C86F71"/>
    <w:rsid w:val="00C87160"/>
    <w:rsid w:val="00C9139D"/>
    <w:rsid w:val="00C9213B"/>
    <w:rsid w:val="00C961B0"/>
    <w:rsid w:val="00C96BB2"/>
    <w:rsid w:val="00CA0966"/>
    <w:rsid w:val="00CA22F8"/>
    <w:rsid w:val="00CA267C"/>
    <w:rsid w:val="00CA3AF6"/>
    <w:rsid w:val="00CB29D3"/>
    <w:rsid w:val="00CB2C12"/>
    <w:rsid w:val="00CB4983"/>
    <w:rsid w:val="00CB5103"/>
    <w:rsid w:val="00CB620D"/>
    <w:rsid w:val="00CB6AAC"/>
    <w:rsid w:val="00CB7932"/>
    <w:rsid w:val="00CC0092"/>
    <w:rsid w:val="00CC0598"/>
    <w:rsid w:val="00CC26B9"/>
    <w:rsid w:val="00CC5AC2"/>
    <w:rsid w:val="00CC7A6A"/>
    <w:rsid w:val="00CD1569"/>
    <w:rsid w:val="00CE0022"/>
    <w:rsid w:val="00CE2EBE"/>
    <w:rsid w:val="00CE369F"/>
    <w:rsid w:val="00CE3CD9"/>
    <w:rsid w:val="00CE4B73"/>
    <w:rsid w:val="00CE67AF"/>
    <w:rsid w:val="00CE71D8"/>
    <w:rsid w:val="00CE769E"/>
    <w:rsid w:val="00CF0C75"/>
    <w:rsid w:val="00CF3233"/>
    <w:rsid w:val="00CF5AF3"/>
    <w:rsid w:val="00CF6106"/>
    <w:rsid w:val="00CF7553"/>
    <w:rsid w:val="00D0182E"/>
    <w:rsid w:val="00D10FEA"/>
    <w:rsid w:val="00D13C19"/>
    <w:rsid w:val="00D1510C"/>
    <w:rsid w:val="00D16323"/>
    <w:rsid w:val="00D16FB3"/>
    <w:rsid w:val="00D2079B"/>
    <w:rsid w:val="00D23891"/>
    <w:rsid w:val="00D244CA"/>
    <w:rsid w:val="00D26A66"/>
    <w:rsid w:val="00D33AA1"/>
    <w:rsid w:val="00D33B29"/>
    <w:rsid w:val="00D33B87"/>
    <w:rsid w:val="00D35E95"/>
    <w:rsid w:val="00D37894"/>
    <w:rsid w:val="00D40741"/>
    <w:rsid w:val="00D40BE4"/>
    <w:rsid w:val="00D40EF7"/>
    <w:rsid w:val="00D42C06"/>
    <w:rsid w:val="00D43954"/>
    <w:rsid w:val="00D46B71"/>
    <w:rsid w:val="00D51E83"/>
    <w:rsid w:val="00D6008B"/>
    <w:rsid w:val="00D60932"/>
    <w:rsid w:val="00D6491F"/>
    <w:rsid w:val="00D65253"/>
    <w:rsid w:val="00D6535A"/>
    <w:rsid w:val="00D658C0"/>
    <w:rsid w:val="00D669BA"/>
    <w:rsid w:val="00D66BDC"/>
    <w:rsid w:val="00D761A5"/>
    <w:rsid w:val="00D76484"/>
    <w:rsid w:val="00D8429D"/>
    <w:rsid w:val="00D87983"/>
    <w:rsid w:val="00D87D3F"/>
    <w:rsid w:val="00D91F57"/>
    <w:rsid w:val="00D92DC3"/>
    <w:rsid w:val="00D9426F"/>
    <w:rsid w:val="00D94C26"/>
    <w:rsid w:val="00D94EDE"/>
    <w:rsid w:val="00D95845"/>
    <w:rsid w:val="00D970D9"/>
    <w:rsid w:val="00DA58BA"/>
    <w:rsid w:val="00DA6DFF"/>
    <w:rsid w:val="00DB08B1"/>
    <w:rsid w:val="00DB34C0"/>
    <w:rsid w:val="00DB5AB3"/>
    <w:rsid w:val="00DB6582"/>
    <w:rsid w:val="00DC287A"/>
    <w:rsid w:val="00DC58AE"/>
    <w:rsid w:val="00DC616F"/>
    <w:rsid w:val="00DC64C6"/>
    <w:rsid w:val="00DD0B59"/>
    <w:rsid w:val="00DD0FE2"/>
    <w:rsid w:val="00DE33F6"/>
    <w:rsid w:val="00DE3B64"/>
    <w:rsid w:val="00DE4C89"/>
    <w:rsid w:val="00DE4F70"/>
    <w:rsid w:val="00DE6D02"/>
    <w:rsid w:val="00DF1B3A"/>
    <w:rsid w:val="00DF2504"/>
    <w:rsid w:val="00DF2BF5"/>
    <w:rsid w:val="00DF5ADF"/>
    <w:rsid w:val="00DF5D71"/>
    <w:rsid w:val="00DF62F7"/>
    <w:rsid w:val="00DF79EF"/>
    <w:rsid w:val="00E001E3"/>
    <w:rsid w:val="00E00AE0"/>
    <w:rsid w:val="00E01937"/>
    <w:rsid w:val="00E01E43"/>
    <w:rsid w:val="00E07B6D"/>
    <w:rsid w:val="00E124BA"/>
    <w:rsid w:val="00E21A5D"/>
    <w:rsid w:val="00E26B30"/>
    <w:rsid w:val="00E30F67"/>
    <w:rsid w:val="00E310B5"/>
    <w:rsid w:val="00E32438"/>
    <w:rsid w:val="00E338E5"/>
    <w:rsid w:val="00E3597E"/>
    <w:rsid w:val="00E35C95"/>
    <w:rsid w:val="00E37636"/>
    <w:rsid w:val="00E44041"/>
    <w:rsid w:val="00E440F9"/>
    <w:rsid w:val="00E44954"/>
    <w:rsid w:val="00E561EA"/>
    <w:rsid w:val="00E56D6B"/>
    <w:rsid w:val="00E56DAA"/>
    <w:rsid w:val="00E57CFD"/>
    <w:rsid w:val="00E63A44"/>
    <w:rsid w:val="00E74C91"/>
    <w:rsid w:val="00E75CBC"/>
    <w:rsid w:val="00E75F2C"/>
    <w:rsid w:val="00E804A5"/>
    <w:rsid w:val="00E8127F"/>
    <w:rsid w:val="00E845B7"/>
    <w:rsid w:val="00E8483E"/>
    <w:rsid w:val="00E8795B"/>
    <w:rsid w:val="00E93879"/>
    <w:rsid w:val="00E93B7A"/>
    <w:rsid w:val="00E93EF4"/>
    <w:rsid w:val="00E94CAB"/>
    <w:rsid w:val="00E95431"/>
    <w:rsid w:val="00E9586A"/>
    <w:rsid w:val="00E95961"/>
    <w:rsid w:val="00E95FA2"/>
    <w:rsid w:val="00EA0A1D"/>
    <w:rsid w:val="00EA1E21"/>
    <w:rsid w:val="00EA2332"/>
    <w:rsid w:val="00EA6289"/>
    <w:rsid w:val="00EA633C"/>
    <w:rsid w:val="00EB00CE"/>
    <w:rsid w:val="00EB0627"/>
    <w:rsid w:val="00EB5717"/>
    <w:rsid w:val="00EB5C5B"/>
    <w:rsid w:val="00EB5D5C"/>
    <w:rsid w:val="00EC0759"/>
    <w:rsid w:val="00EC2129"/>
    <w:rsid w:val="00EC401A"/>
    <w:rsid w:val="00EC4A96"/>
    <w:rsid w:val="00EC537A"/>
    <w:rsid w:val="00EC6830"/>
    <w:rsid w:val="00EC7AFD"/>
    <w:rsid w:val="00ED1CED"/>
    <w:rsid w:val="00ED3768"/>
    <w:rsid w:val="00ED4EEF"/>
    <w:rsid w:val="00ED5E28"/>
    <w:rsid w:val="00ED7421"/>
    <w:rsid w:val="00EE4C39"/>
    <w:rsid w:val="00EE529B"/>
    <w:rsid w:val="00EF7E2F"/>
    <w:rsid w:val="00F06148"/>
    <w:rsid w:val="00F101E1"/>
    <w:rsid w:val="00F16B02"/>
    <w:rsid w:val="00F20FC8"/>
    <w:rsid w:val="00F21229"/>
    <w:rsid w:val="00F212FF"/>
    <w:rsid w:val="00F21878"/>
    <w:rsid w:val="00F23D5C"/>
    <w:rsid w:val="00F240F6"/>
    <w:rsid w:val="00F25426"/>
    <w:rsid w:val="00F25803"/>
    <w:rsid w:val="00F2597D"/>
    <w:rsid w:val="00F335AE"/>
    <w:rsid w:val="00F347A6"/>
    <w:rsid w:val="00F411AF"/>
    <w:rsid w:val="00F428E9"/>
    <w:rsid w:val="00F4379B"/>
    <w:rsid w:val="00F46602"/>
    <w:rsid w:val="00F4788D"/>
    <w:rsid w:val="00F47D18"/>
    <w:rsid w:val="00F508D4"/>
    <w:rsid w:val="00F5655C"/>
    <w:rsid w:val="00F63BF9"/>
    <w:rsid w:val="00F646BD"/>
    <w:rsid w:val="00F655AD"/>
    <w:rsid w:val="00F70884"/>
    <w:rsid w:val="00F71FBD"/>
    <w:rsid w:val="00F738D8"/>
    <w:rsid w:val="00F73942"/>
    <w:rsid w:val="00F7422A"/>
    <w:rsid w:val="00F74340"/>
    <w:rsid w:val="00F7578E"/>
    <w:rsid w:val="00F75C47"/>
    <w:rsid w:val="00F77A3D"/>
    <w:rsid w:val="00F77C97"/>
    <w:rsid w:val="00F812E5"/>
    <w:rsid w:val="00F8132F"/>
    <w:rsid w:val="00F82C3F"/>
    <w:rsid w:val="00F83FF6"/>
    <w:rsid w:val="00F85414"/>
    <w:rsid w:val="00F85DD6"/>
    <w:rsid w:val="00F91D43"/>
    <w:rsid w:val="00F92C83"/>
    <w:rsid w:val="00F9448C"/>
    <w:rsid w:val="00F97257"/>
    <w:rsid w:val="00FA099B"/>
    <w:rsid w:val="00FA3475"/>
    <w:rsid w:val="00FA6506"/>
    <w:rsid w:val="00FB01C1"/>
    <w:rsid w:val="00FB0561"/>
    <w:rsid w:val="00FB19EE"/>
    <w:rsid w:val="00FB1CCB"/>
    <w:rsid w:val="00FB4F28"/>
    <w:rsid w:val="00FB5507"/>
    <w:rsid w:val="00FB58FF"/>
    <w:rsid w:val="00FB6EA5"/>
    <w:rsid w:val="00FD324F"/>
    <w:rsid w:val="00FD4769"/>
    <w:rsid w:val="00FD6CFA"/>
    <w:rsid w:val="00FD79B7"/>
    <w:rsid w:val="00FD7A00"/>
    <w:rsid w:val="00FE1341"/>
    <w:rsid w:val="00FE5C2D"/>
    <w:rsid w:val="00FE6EEC"/>
    <w:rsid w:val="00FF3CEE"/>
    <w:rsid w:val="00FF5785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1CCB3"/>
  <w15:docId w15:val="{F749EA2F-06F5-449F-B07E-79A5DDDC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DA"/>
  </w:style>
  <w:style w:type="paragraph" w:styleId="1">
    <w:name w:val="heading 1"/>
    <w:basedOn w:val="a"/>
    <w:next w:val="a"/>
    <w:link w:val="10"/>
    <w:uiPriority w:val="9"/>
    <w:qFormat/>
    <w:rsid w:val="00A74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text"/>
    <w:next w:val="a"/>
    <w:link w:val="20"/>
    <w:qFormat/>
    <w:rsid w:val="005B238C"/>
    <w:pPr>
      <w:numPr>
        <w:numId w:val="1"/>
      </w:numPr>
      <w:outlineLvl w:val="1"/>
    </w:pPr>
    <w:rPr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562B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045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0E0B"/>
    <w:rPr>
      <w:b/>
      <w:bCs/>
    </w:rPr>
  </w:style>
  <w:style w:type="paragraph" w:styleId="a4">
    <w:name w:val="Normal (Web)"/>
    <w:basedOn w:val="a"/>
    <w:uiPriority w:val="99"/>
    <w:unhideWhenUsed/>
    <w:rsid w:val="00A4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15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yle">
    <w:name w:val="Contractstyle"/>
    <w:rsid w:val="00D35E95"/>
    <w:pPr>
      <w:keepLines/>
      <w:spacing w:before="120" w:after="120" w:line="240" w:lineRule="auto"/>
      <w:ind w:left="1134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header1">
    <w:name w:val="header1"/>
    <w:basedOn w:val="1"/>
    <w:rsid w:val="00A747C8"/>
    <w:pPr>
      <w:keepLines w:val="0"/>
      <w:spacing w:before="240" w:after="60" w:line="240" w:lineRule="auto"/>
    </w:pPr>
    <w:rPr>
      <w:rFonts w:ascii="Times New Roman" w:eastAsia="Times New Roman" w:hAnsi="Times New Roman" w:cs="Arial"/>
      <w:color w:val="auto"/>
      <w:kern w:val="32"/>
      <w:szCs w:val="32"/>
    </w:rPr>
  </w:style>
  <w:style w:type="paragraph" w:customStyle="1" w:styleId="text">
    <w:name w:val="text"/>
    <w:rsid w:val="00A747C8"/>
    <w:pPr>
      <w:spacing w:after="0" w:line="240" w:lineRule="auto"/>
    </w:pPr>
    <w:rPr>
      <w:rFonts w:ascii="Times New Roman" w:eastAsia="Times New Roman" w:hAnsi="Times New Roman" w:cs="Arial"/>
      <w:bCs/>
      <w:kern w:val="32"/>
      <w:sz w:val="24"/>
      <w:szCs w:val="32"/>
    </w:rPr>
  </w:style>
  <w:style w:type="paragraph" w:customStyle="1" w:styleId="text1">
    <w:name w:val="text1"/>
    <w:basedOn w:val="text"/>
    <w:rsid w:val="00A747C8"/>
    <w:pPr>
      <w:numPr>
        <w:ilvl w:val="2"/>
      </w:numPr>
      <w:jc w:val="both"/>
    </w:pPr>
  </w:style>
  <w:style w:type="paragraph" w:customStyle="1" w:styleId="Style3">
    <w:name w:val="Style3"/>
    <w:basedOn w:val="text1"/>
    <w:rsid w:val="00A747C8"/>
    <w:pPr>
      <w:numPr>
        <w:ilvl w:val="3"/>
      </w:numPr>
    </w:pPr>
  </w:style>
  <w:style w:type="character" w:customStyle="1" w:styleId="10">
    <w:name w:val="Заголовок 1 Знак"/>
    <w:basedOn w:val="a0"/>
    <w:link w:val="1"/>
    <w:uiPriority w:val="9"/>
    <w:rsid w:val="00A74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semiHidden/>
    <w:rsid w:val="00F92C83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semiHidden/>
    <w:rsid w:val="00F92C83"/>
    <w:rPr>
      <w:rFonts w:ascii="Tahoma" w:eastAsia="Times New Roman" w:hAnsi="Tahoma" w:cs="Tahoma"/>
      <w:sz w:val="16"/>
      <w:szCs w:val="16"/>
      <w:lang w:val="en-US"/>
    </w:rPr>
  </w:style>
  <w:style w:type="paragraph" w:customStyle="1" w:styleId="a8">
    <w:name w:val="Текст документа"/>
    <w:basedOn w:val="a"/>
    <w:uiPriority w:val="99"/>
    <w:rsid w:val="00F92C83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Arial" w:eastAsia="Calibri" w:hAnsi="Arial" w:cs="Arial"/>
      <w:szCs w:val="20"/>
      <w:lang w:eastAsia="ru-RU"/>
    </w:rPr>
  </w:style>
  <w:style w:type="paragraph" w:styleId="a9">
    <w:name w:val="Body Text"/>
    <w:basedOn w:val="a"/>
    <w:link w:val="aa"/>
    <w:uiPriority w:val="99"/>
    <w:rsid w:val="006E464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E4647"/>
    <w:rPr>
      <w:rFonts w:ascii="Arial" w:eastAsia="Calibri" w:hAnsi="Arial" w:cs="Arial"/>
      <w:sz w:val="28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C70B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70B2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70B20"/>
    <w:rPr>
      <w:vertAlign w:val="superscript"/>
    </w:rPr>
  </w:style>
  <w:style w:type="paragraph" w:customStyle="1" w:styleId="Default">
    <w:name w:val="Default"/>
    <w:rsid w:val="00CB6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5B238C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customStyle="1" w:styleId="40">
    <w:name w:val="Заголовок 4 Знак"/>
    <w:basedOn w:val="a0"/>
    <w:link w:val="4"/>
    <w:uiPriority w:val="9"/>
    <w:rsid w:val="00562B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">
    <w:name w:val="w"/>
    <w:basedOn w:val="a0"/>
    <w:rsid w:val="004815AF"/>
  </w:style>
  <w:style w:type="paragraph" w:styleId="ae">
    <w:name w:val="Body Text Indent"/>
    <w:basedOn w:val="a"/>
    <w:link w:val="af"/>
    <w:uiPriority w:val="99"/>
    <w:semiHidden/>
    <w:unhideWhenUsed/>
    <w:rsid w:val="008F034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F0345"/>
  </w:style>
  <w:style w:type="character" w:styleId="af0">
    <w:name w:val="annotation reference"/>
    <w:basedOn w:val="a0"/>
    <w:uiPriority w:val="99"/>
    <w:semiHidden/>
    <w:unhideWhenUsed/>
    <w:rsid w:val="003F547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547D"/>
    <w:pPr>
      <w:spacing w:after="120" w:line="240" w:lineRule="auto"/>
      <w:jc w:val="both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547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67D4"/>
    <w:pPr>
      <w:spacing w:after="200"/>
      <w:jc w:val="left"/>
    </w:pPr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67D4"/>
    <w:rPr>
      <w:b/>
      <w:bCs/>
      <w:sz w:val="20"/>
      <w:szCs w:val="20"/>
    </w:rPr>
  </w:style>
  <w:style w:type="paragraph" w:styleId="af5">
    <w:name w:val="footer"/>
    <w:basedOn w:val="a"/>
    <w:link w:val="af6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rsid w:val="000703DC"/>
  </w:style>
  <w:style w:type="paragraph" w:styleId="af7">
    <w:name w:val="header"/>
    <w:basedOn w:val="a"/>
    <w:link w:val="af8"/>
    <w:uiPriority w:val="99"/>
    <w:unhideWhenUsed/>
    <w:rsid w:val="0007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0703DC"/>
  </w:style>
  <w:style w:type="character" w:customStyle="1" w:styleId="50">
    <w:name w:val="Заголовок 5 Знак"/>
    <w:basedOn w:val="a0"/>
    <w:link w:val="5"/>
    <w:uiPriority w:val="9"/>
    <w:rsid w:val="00104549"/>
    <w:rPr>
      <w:rFonts w:asciiTheme="majorHAnsi" w:eastAsiaTheme="majorEastAsia" w:hAnsiTheme="majorHAnsi" w:cstheme="majorBidi"/>
      <w:color w:val="365F91" w:themeColor="accent1" w:themeShade="BF"/>
    </w:rPr>
  </w:style>
  <w:style w:type="table" w:styleId="af9">
    <w:name w:val="Table Grid"/>
    <w:basedOn w:val="a1"/>
    <w:uiPriority w:val="59"/>
    <w:rsid w:val="0099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00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0B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00B0D"/>
  </w:style>
  <w:style w:type="paragraph" w:styleId="afa">
    <w:name w:val="No Spacing"/>
    <w:uiPriority w:val="1"/>
    <w:qFormat/>
    <w:rsid w:val="00900B0D"/>
    <w:pPr>
      <w:spacing w:after="0" w:line="240" w:lineRule="auto"/>
    </w:pPr>
  </w:style>
  <w:style w:type="paragraph" w:styleId="afb">
    <w:name w:val="Revision"/>
    <w:hidden/>
    <w:uiPriority w:val="99"/>
    <w:semiHidden/>
    <w:rsid w:val="00BC04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1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26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1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5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1409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dashed" w:sz="6" w:space="3" w:color="E9E9E9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B2CA5-5C96-4B54-82BE-81BA4DCD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Металлоинвест</Company>
  <LinksUpToDate>false</LinksUpToDate>
  <CharactersWithSpaces>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Елена Юрьевна</dc:creator>
  <cp:lastModifiedBy>Анна Шинкарёва</cp:lastModifiedBy>
  <cp:revision>2</cp:revision>
  <cp:lastPrinted>2022-06-23T10:59:00Z</cp:lastPrinted>
  <dcterms:created xsi:type="dcterms:W3CDTF">2022-10-03T08:10:00Z</dcterms:created>
  <dcterms:modified xsi:type="dcterms:W3CDTF">2022-10-03T08:10:00Z</dcterms:modified>
</cp:coreProperties>
</file>